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B7CB5" w14:textId="77777777" w:rsidR="000B4129" w:rsidRPr="00DE481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356C1807" w14:textId="5A10334C"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sidR="007002EE">
        <w:rPr>
          <w:rFonts w:ascii="GHEA Grapalat" w:hAnsi="GHEA Grapalat"/>
          <w:i/>
        </w:rPr>
        <w:t>1</w:t>
      </w:r>
      <w:r w:rsidR="00C6377E">
        <w:rPr>
          <w:rFonts w:ascii="GHEA Grapalat" w:hAnsi="GHEA Grapalat"/>
          <w:i/>
        </w:rPr>
        <w:t xml:space="preserve">-ого </w:t>
      </w:r>
      <w:r w:rsidR="007002EE">
        <w:rPr>
          <w:rFonts w:ascii="GHEA Grapalat" w:hAnsi="GHEA Grapalat"/>
          <w:i/>
        </w:rPr>
        <w:t xml:space="preserve">марта </w:t>
      </w:r>
      <w:r w:rsidR="002A607A">
        <w:rPr>
          <w:rFonts w:ascii="GHEA Grapalat" w:hAnsi="GHEA Grapalat"/>
          <w:i/>
        </w:rPr>
        <w:t>2025</w:t>
      </w:r>
      <w:r w:rsidRPr="000B4129">
        <w:rPr>
          <w:rFonts w:ascii="GHEA Grapalat" w:hAnsi="GHEA Grapalat"/>
          <w:i/>
        </w:rPr>
        <w:t xml:space="preserve"> года № </w:t>
      </w:r>
      <w:r w:rsidR="007002EE">
        <w:rPr>
          <w:rFonts w:ascii="GHEA Grapalat" w:hAnsi="GHEA Grapalat"/>
          <w:i/>
        </w:rPr>
        <w:t>87-</w:t>
      </w:r>
      <w:r w:rsidRPr="000B4129">
        <w:rPr>
          <w:rFonts w:ascii="GHEA Grapalat" w:hAnsi="GHEA Grapalat"/>
          <w:i/>
        </w:rPr>
        <w:t xml:space="preserve">A </w:t>
      </w:r>
    </w:p>
    <w:p w14:paraId="0EE28A28" w14:textId="77777777" w:rsidR="000B4129" w:rsidRPr="000B4129" w:rsidRDefault="000B4129" w:rsidP="000B4129">
      <w:pPr>
        <w:widowControl w:val="0"/>
        <w:spacing w:after="160" w:line="360" w:lineRule="auto"/>
        <w:ind w:firstLine="567"/>
        <w:jc w:val="right"/>
        <w:rPr>
          <w:rFonts w:ascii="GHEA Grapalat" w:hAnsi="GHEA Grapalat" w:cs="Sylfaen"/>
          <w:i/>
        </w:rPr>
      </w:pPr>
    </w:p>
    <w:p w14:paraId="23DACA32" w14:textId="77777777"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14:paraId="1B8B9358"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4A04CC4"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24ADE51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3E39FCFE" w14:textId="77777777" w:rsidR="00FC6F7A" w:rsidRPr="00FC6F7A" w:rsidRDefault="00FC6F7A" w:rsidP="00FC6F7A">
      <w:pPr>
        <w:pStyle w:val="aa"/>
        <w:widowControl w:val="0"/>
        <w:spacing w:after="160"/>
        <w:ind w:firstLine="567"/>
        <w:jc w:val="center"/>
        <w:rPr>
          <w:rFonts w:ascii="GHEA Grapalat" w:hAnsi="GHEA Grapalat"/>
        </w:rPr>
      </w:pPr>
      <w:r w:rsidRPr="00FC6F7A">
        <w:rPr>
          <w:rFonts w:ascii="GHEA Grapalat" w:hAnsi="GHEA Grapalat"/>
        </w:rPr>
        <w:t>Этот текст заявления утвержден оценочной комиссией</w:t>
      </w:r>
    </w:p>
    <w:p w14:paraId="51AB761D" w14:textId="725A458A" w:rsidR="00FC6F7A" w:rsidRPr="00FC6F7A" w:rsidRDefault="00FC6F7A" w:rsidP="00FC6F7A">
      <w:pPr>
        <w:pStyle w:val="aa"/>
        <w:widowControl w:val="0"/>
        <w:spacing w:after="160"/>
        <w:ind w:firstLine="567"/>
        <w:jc w:val="center"/>
        <w:rPr>
          <w:rFonts w:ascii="GHEA Grapalat" w:hAnsi="GHEA Grapalat"/>
        </w:rPr>
      </w:pPr>
      <w:r w:rsidRPr="00FC6F7A">
        <w:rPr>
          <w:rFonts w:ascii="GHEA Grapalat" w:hAnsi="GHEA Grapalat"/>
        </w:rPr>
        <w:t xml:space="preserve">» </w:t>
      </w:r>
      <w:r w:rsidR="00494A0A" w:rsidRPr="00494A0A">
        <w:rPr>
          <w:rFonts w:ascii="GHEA Grapalat" w:hAnsi="GHEA Grapalat"/>
        </w:rPr>
        <w:t>декабрь</w:t>
      </w:r>
      <w:r w:rsidRPr="00FC6F7A">
        <w:rPr>
          <w:rFonts w:ascii="GHEA Grapalat" w:hAnsi="GHEA Grapalat"/>
        </w:rPr>
        <w:t xml:space="preserve"> «202</w:t>
      </w:r>
      <w:r w:rsidR="008535B8">
        <w:rPr>
          <w:rFonts w:ascii="GHEA Grapalat" w:hAnsi="GHEA Grapalat"/>
          <w:lang w:val="hy-AM"/>
        </w:rPr>
        <w:t>5</w:t>
      </w:r>
      <w:r w:rsidRPr="00FC6F7A">
        <w:rPr>
          <w:rFonts w:ascii="GHEA Grapalat" w:hAnsi="GHEA Grapalat"/>
        </w:rPr>
        <w:t xml:space="preserve"> года решением» </w:t>
      </w:r>
      <w:r w:rsidR="00494A0A">
        <w:rPr>
          <w:rFonts w:ascii="GHEA Grapalat" w:hAnsi="GHEA Grapalat"/>
          <w:lang w:val="hy-AM"/>
        </w:rPr>
        <w:t>11</w:t>
      </w:r>
      <w:r w:rsidRPr="00FC6F7A">
        <w:rPr>
          <w:rFonts w:ascii="GHEA Grapalat" w:hAnsi="GHEA Grapalat"/>
        </w:rPr>
        <w:t xml:space="preserve"> «» 1"</w:t>
      </w:r>
    </w:p>
    <w:p w14:paraId="39DF0835" w14:textId="77777777" w:rsidR="00FC6F7A" w:rsidRPr="00FC6F7A" w:rsidRDefault="00FC6F7A" w:rsidP="00FC6F7A">
      <w:pPr>
        <w:pStyle w:val="aa"/>
        <w:widowControl w:val="0"/>
        <w:spacing w:after="160"/>
        <w:ind w:firstLine="567"/>
        <w:jc w:val="center"/>
        <w:rPr>
          <w:rFonts w:ascii="GHEA Grapalat" w:hAnsi="GHEA Grapalat"/>
        </w:rPr>
      </w:pPr>
    </w:p>
    <w:p w14:paraId="3C4AB2A5" w14:textId="15D8E507" w:rsidR="00FC6F7A" w:rsidRPr="00FC6F7A" w:rsidRDefault="00FC6F7A" w:rsidP="00FC6F7A">
      <w:pPr>
        <w:pStyle w:val="aa"/>
        <w:widowControl w:val="0"/>
        <w:spacing w:after="160"/>
        <w:ind w:firstLine="567"/>
        <w:jc w:val="center"/>
        <w:rPr>
          <w:rFonts w:ascii="GHEA Grapalat" w:hAnsi="GHEA Grapalat"/>
        </w:rPr>
      </w:pPr>
      <w:r w:rsidRPr="00FC6F7A">
        <w:rPr>
          <w:rFonts w:ascii="GHEA Grapalat" w:hAnsi="GHEA Grapalat"/>
        </w:rPr>
        <w:t xml:space="preserve">Код процедуры: </w:t>
      </w:r>
      <w:r w:rsidR="000D3B52" w:rsidRPr="000D3B52">
        <w:rPr>
          <w:rFonts w:ascii="GHEA Grapalat" w:hAnsi="GHEA Grapalat"/>
        </w:rPr>
        <w:t>ՀՀԿՈՏ-ՆՈՐ ԱՐՏԱՄԵՏ-ՄԴ-ԳՀԾՁԲ-25/30</w:t>
      </w:r>
    </w:p>
    <w:p w14:paraId="18B4322B" w14:textId="77777777" w:rsidR="00FC6F7A" w:rsidRPr="00FC6F7A" w:rsidRDefault="00FC6F7A" w:rsidP="00FC6F7A">
      <w:pPr>
        <w:pStyle w:val="aa"/>
        <w:widowControl w:val="0"/>
        <w:spacing w:after="160"/>
        <w:ind w:firstLine="567"/>
        <w:jc w:val="center"/>
        <w:rPr>
          <w:rFonts w:ascii="GHEA Grapalat" w:hAnsi="GHEA Grapalat"/>
        </w:rPr>
      </w:pPr>
    </w:p>
    <w:p w14:paraId="53F5675F" w14:textId="77777777" w:rsidR="00FC6F7A" w:rsidRPr="00FC6F7A" w:rsidRDefault="00FC6F7A" w:rsidP="00FC6F7A">
      <w:pPr>
        <w:pStyle w:val="aa"/>
        <w:widowControl w:val="0"/>
        <w:spacing w:after="160"/>
        <w:ind w:firstLine="567"/>
        <w:jc w:val="center"/>
        <w:rPr>
          <w:rFonts w:ascii="GHEA Grapalat" w:hAnsi="GHEA Grapalat"/>
        </w:rPr>
      </w:pPr>
      <w:r w:rsidRPr="00FC6F7A">
        <w:rPr>
          <w:rFonts w:ascii="GHEA Grapalat" w:hAnsi="GHEA Grapalat"/>
        </w:rPr>
        <w:t>ПРОЦЕДУРА ЗАКУПОК ОСУЩЕСТВЛЯЕТСЯ В СООТВЕТСТВИИ С ЧАСТЬЮ 6 СТАТЬИ 15 ЗАКОНА РА "О ЗАКУПКАХ".</w:t>
      </w:r>
    </w:p>
    <w:p w14:paraId="088B99DB" w14:textId="77777777" w:rsidR="00FC6F7A" w:rsidRPr="00FC6F7A" w:rsidRDefault="00FC6F7A" w:rsidP="00FC6F7A">
      <w:pPr>
        <w:pStyle w:val="aa"/>
        <w:widowControl w:val="0"/>
        <w:spacing w:after="160"/>
        <w:ind w:firstLine="567"/>
        <w:jc w:val="right"/>
        <w:rPr>
          <w:rFonts w:ascii="GHEA Grapalat" w:hAnsi="GHEA Grapalat"/>
        </w:rPr>
      </w:pPr>
    </w:p>
    <w:p w14:paraId="6E9A2113"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 xml:space="preserve">Заказчик: ГНКО "средняя школа нор АРТАМЕТА" </w:t>
      </w:r>
      <w:proofErr w:type="spellStart"/>
      <w:r w:rsidRPr="00FC6F7A">
        <w:rPr>
          <w:rFonts w:ascii="GHEA Grapalat" w:hAnsi="GHEA Grapalat"/>
        </w:rPr>
        <w:t>Котайкской</w:t>
      </w:r>
      <w:proofErr w:type="spellEnd"/>
      <w:r w:rsidRPr="00FC6F7A">
        <w:rPr>
          <w:rFonts w:ascii="GHEA Grapalat" w:hAnsi="GHEA Grapalat"/>
        </w:rPr>
        <w:t xml:space="preserve"> области РА, расположенное в </w:t>
      </w:r>
      <w:proofErr w:type="spellStart"/>
      <w:r w:rsidRPr="00FC6F7A">
        <w:rPr>
          <w:rFonts w:ascii="GHEA Grapalat" w:hAnsi="GHEA Grapalat"/>
        </w:rPr>
        <w:t>г.Нор</w:t>
      </w:r>
      <w:proofErr w:type="spellEnd"/>
      <w:r w:rsidRPr="00FC6F7A">
        <w:rPr>
          <w:rFonts w:ascii="GHEA Grapalat" w:hAnsi="GHEA Grapalat"/>
        </w:rPr>
        <w:t xml:space="preserve"> </w:t>
      </w:r>
      <w:proofErr w:type="spellStart"/>
      <w:r w:rsidRPr="00FC6F7A">
        <w:rPr>
          <w:rFonts w:ascii="GHEA Grapalat" w:hAnsi="GHEA Grapalat"/>
        </w:rPr>
        <w:t>Артамет</w:t>
      </w:r>
      <w:proofErr w:type="spellEnd"/>
      <w:r w:rsidRPr="00FC6F7A">
        <w:rPr>
          <w:rFonts w:ascii="GHEA Grapalat" w:hAnsi="GHEA Grapalat"/>
        </w:rPr>
        <w:t xml:space="preserve"> 1-я улица, 3-й тупик, 5 дом, объявляет запрос котировок, который осуществляется в один этап:</w:t>
      </w:r>
    </w:p>
    <w:p w14:paraId="29F3D0C9"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В результате данной процедуры участнику, избранному в установленном порядке, будет предложено заключить договор на оказание бухгалтерских услуг (далее-договор).</w:t>
      </w:r>
    </w:p>
    <w:p w14:paraId="099D84AB"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данной процедуре:</w:t>
      </w:r>
    </w:p>
    <w:p w14:paraId="7AF738D5"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Условия, представляемые лицам, не имеющим права на участие в данной процедуре, а также участникам, определены приглашением на данную процедуру:</w:t>
      </w:r>
    </w:p>
    <w:p w14:paraId="794C43BA"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lastRenderedPageBreak/>
        <w:t>Отобранный участник определяется из числа участников, подавших заявки, оцененные удовлетворительно на неценовых условиях, по принципу отдачи предпочтения участнику, представившему минимальное ценовое предложение.</w:t>
      </w:r>
    </w:p>
    <w:p w14:paraId="7DCF3C9D"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В случае требования предоставления приглашения в электронной форме заказчик бесплатно обеспечивает предоставление приглашения в электронной форме в течение рабочего дня, следующего за днем получения заявления.</w:t>
      </w:r>
    </w:p>
    <w:p w14:paraId="12555198"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 xml:space="preserve">Заявки на участие в конкурсе необходимо представить </w:t>
      </w:r>
      <w:proofErr w:type="spellStart"/>
      <w:r w:rsidRPr="00FC6F7A">
        <w:rPr>
          <w:rFonts w:ascii="GHEA Grapalat" w:hAnsi="GHEA Grapalat"/>
        </w:rPr>
        <w:t>В.Нор</w:t>
      </w:r>
      <w:proofErr w:type="spellEnd"/>
      <w:r w:rsidRPr="00FC6F7A">
        <w:rPr>
          <w:rFonts w:ascii="GHEA Grapalat" w:hAnsi="GHEA Grapalat"/>
        </w:rPr>
        <w:t xml:space="preserve"> </w:t>
      </w:r>
      <w:proofErr w:type="spellStart"/>
      <w:r w:rsidRPr="00FC6F7A">
        <w:rPr>
          <w:rFonts w:ascii="GHEA Grapalat" w:hAnsi="GHEA Grapalat"/>
        </w:rPr>
        <w:t>Артамет</w:t>
      </w:r>
      <w:proofErr w:type="spellEnd"/>
      <w:r w:rsidRPr="00FC6F7A">
        <w:rPr>
          <w:rFonts w:ascii="GHEA Grapalat" w:hAnsi="GHEA Grapalat"/>
        </w:rPr>
        <w:t xml:space="preserve"> 1-я улица 3-й тупик, 5 Дом заявки, кроме армянского, могут быть представлены также на английском или русском языках:</w:t>
      </w:r>
    </w:p>
    <w:p w14:paraId="6E27DFC0" w14:textId="05732B49"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 xml:space="preserve">Открытие тендера состоится </w:t>
      </w:r>
      <w:proofErr w:type="spellStart"/>
      <w:r w:rsidRPr="00FC6F7A">
        <w:rPr>
          <w:rFonts w:ascii="GHEA Grapalat" w:hAnsi="GHEA Grapalat"/>
        </w:rPr>
        <w:t>С.Нор</w:t>
      </w:r>
      <w:proofErr w:type="spellEnd"/>
      <w:r w:rsidRPr="00FC6F7A">
        <w:rPr>
          <w:rFonts w:ascii="GHEA Grapalat" w:hAnsi="GHEA Grapalat"/>
        </w:rPr>
        <w:t xml:space="preserve"> </w:t>
      </w:r>
      <w:proofErr w:type="spellStart"/>
      <w:r w:rsidRPr="00FC6F7A">
        <w:rPr>
          <w:rFonts w:ascii="GHEA Grapalat" w:hAnsi="GHEA Grapalat"/>
        </w:rPr>
        <w:t>Артамет</w:t>
      </w:r>
      <w:proofErr w:type="spellEnd"/>
      <w:r w:rsidRPr="00FC6F7A">
        <w:rPr>
          <w:rFonts w:ascii="GHEA Grapalat" w:hAnsi="GHEA Grapalat"/>
        </w:rPr>
        <w:t xml:space="preserve"> 1-я улица 3-й тупик, 5 дом, «202</w:t>
      </w:r>
      <w:r w:rsidR="001161FA">
        <w:rPr>
          <w:rFonts w:ascii="GHEA Grapalat" w:hAnsi="GHEA Grapalat"/>
          <w:lang w:val="hy-AM"/>
        </w:rPr>
        <w:t>5</w:t>
      </w:r>
      <w:r w:rsidRPr="00FC6F7A">
        <w:rPr>
          <w:rFonts w:ascii="GHEA Grapalat" w:hAnsi="GHEA Grapalat"/>
        </w:rPr>
        <w:t>» «</w:t>
      </w:r>
      <w:r w:rsidR="00963DDB">
        <w:rPr>
          <w:rFonts w:ascii="GHEA Grapalat" w:hAnsi="GHEA Grapalat"/>
          <w:lang w:val="hy-AM"/>
        </w:rPr>
        <w:t>22</w:t>
      </w:r>
      <w:bookmarkStart w:id="0" w:name="_GoBack"/>
      <w:bookmarkEnd w:id="0"/>
      <w:r w:rsidRPr="00FC6F7A">
        <w:rPr>
          <w:rFonts w:ascii="GHEA Grapalat" w:hAnsi="GHEA Grapalat"/>
        </w:rPr>
        <w:t>» «</w:t>
      </w:r>
      <w:r w:rsidR="001161FA">
        <w:rPr>
          <w:rFonts w:ascii="GHEA Grapalat" w:hAnsi="GHEA Grapalat"/>
          <w:lang w:val="hy-AM"/>
        </w:rPr>
        <w:t>12</w:t>
      </w:r>
      <w:r w:rsidRPr="00FC6F7A">
        <w:rPr>
          <w:rFonts w:ascii="GHEA Grapalat" w:hAnsi="GHEA Grapalat"/>
        </w:rPr>
        <w:t>» -в 12:00.</w:t>
      </w:r>
    </w:p>
    <w:p w14:paraId="0ABFB70C"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Обжалование данной процедуры осуществляется в порядке, установленном законом РА» О закупках " и гражданским процессуальным кодексом РА.</w:t>
      </w:r>
    </w:p>
    <w:p w14:paraId="77DE0938" w14:textId="77777777" w:rsidR="00FC6F7A" w:rsidRPr="00FC6F7A" w:rsidRDefault="00FC6F7A" w:rsidP="00FC6F7A">
      <w:pPr>
        <w:pStyle w:val="aa"/>
        <w:widowControl w:val="0"/>
        <w:spacing w:after="160"/>
        <w:ind w:left="-142" w:right="-427" w:firstLine="567"/>
        <w:jc w:val="both"/>
        <w:rPr>
          <w:rFonts w:ascii="GHEA Grapalat" w:hAnsi="GHEA Grapalat"/>
        </w:rPr>
      </w:pPr>
    </w:p>
    <w:p w14:paraId="7685FA0A" w14:textId="5997FA44" w:rsidR="00FC6F7A" w:rsidRDefault="00F965A0" w:rsidP="00436AF4">
      <w:pPr>
        <w:pStyle w:val="aa"/>
        <w:widowControl w:val="0"/>
        <w:spacing w:after="160"/>
        <w:ind w:firstLine="567"/>
        <w:rPr>
          <w:rFonts w:ascii="GHEA Grapalat" w:hAnsi="GHEA Grapalat"/>
        </w:rPr>
      </w:pPr>
      <w:r w:rsidRPr="00F965A0">
        <w:rPr>
          <w:rFonts w:ascii="GHEA Grapalat" w:hAnsi="GHEA Grapalat"/>
        </w:rPr>
        <w:t>Настоящим в связи с заявлением для получения дополнительной информации можете обратиться к оценочной комиссии секретарь: Гаяне Даниелян имя, фамилия Телефон 093778313 Эл. почта gayane_danielyan87@mail.ru Заказчик &lt;&lt;</w:t>
      </w:r>
      <w:proofErr w:type="spellStart"/>
      <w:r w:rsidRPr="00F965A0">
        <w:rPr>
          <w:rFonts w:ascii="GHEA Grapalat" w:hAnsi="GHEA Grapalat"/>
        </w:rPr>
        <w:t>касахский</w:t>
      </w:r>
      <w:proofErr w:type="spellEnd"/>
      <w:r w:rsidRPr="00F965A0">
        <w:rPr>
          <w:rFonts w:ascii="GHEA Grapalat" w:hAnsi="GHEA Grapalat"/>
        </w:rPr>
        <w:t xml:space="preserve"> СРЕДНЯЯ ШКОЛА&gt;&gt;, - говорится в заявлении</w:t>
      </w:r>
    </w:p>
    <w:p w14:paraId="0CD64061" w14:textId="77777777" w:rsidR="00FC6F7A" w:rsidRDefault="00FC6F7A" w:rsidP="00D12E3B">
      <w:pPr>
        <w:pStyle w:val="aa"/>
        <w:widowControl w:val="0"/>
        <w:spacing w:after="160"/>
        <w:ind w:firstLine="567"/>
        <w:jc w:val="right"/>
        <w:rPr>
          <w:rFonts w:ascii="GHEA Grapalat" w:hAnsi="GHEA Grapalat"/>
        </w:rPr>
      </w:pPr>
    </w:p>
    <w:p w14:paraId="12708EB3" w14:textId="77777777" w:rsidR="00FC6F7A" w:rsidRDefault="00FC6F7A" w:rsidP="00D12E3B">
      <w:pPr>
        <w:pStyle w:val="aa"/>
        <w:widowControl w:val="0"/>
        <w:spacing w:after="160"/>
        <w:ind w:firstLine="567"/>
        <w:jc w:val="right"/>
        <w:rPr>
          <w:rFonts w:ascii="GHEA Grapalat" w:hAnsi="GHEA Grapalat"/>
        </w:rPr>
      </w:pPr>
    </w:p>
    <w:p w14:paraId="031F2B1E" w14:textId="77777777" w:rsidR="00FC6F7A" w:rsidRDefault="00FC6F7A" w:rsidP="00D12E3B">
      <w:pPr>
        <w:pStyle w:val="aa"/>
        <w:widowControl w:val="0"/>
        <w:spacing w:after="160"/>
        <w:ind w:firstLine="567"/>
        <w:jc w:val="right"/>
        <w:rPr>
          <w:rFonts w:ascii="GHEA Grapalat" w:hAnsi="GHEA Grapalat"/>
        </w:rPr>
      </w:pPr>
    </w:p>
    <w:p w14:paraId="5DC5D951" w14:textId="77777777" w:rsidR="00FC6F7A" w:rsidRDefault="00FC6F7A" w:rsidP="00D12E3B">
      <w:pPr>
        <w:pStyle w:val="aa"/>
        <w:widowControl w:val="0"/>
        <w:spacing w:after="160"/>
        <w:ind w:firstLine="567"/>
        <w:jc w:val="right"/>
        <w:rPr>
          <w:rFonts w:ascii="GHEA Grapalat" w:hAnsi="GHEA Grapalat"/>
        </w:rPr>
      </w:pPr>
    </w:p>
    <w:p w14:paraId="0A2ED3D8" w14:textId="77777777" w:rsidR="00FC6F7A" w:rsidRDefault="00FC6F7A" w:rsidP="00D12E3B">
      <w:pPr>
        <w:pStyle w:val="aa"/>
        <w:widowControl w:val="0"/>
        <w:spacing w:after="160"/>
        <w:ind w:firstLine="567"/>
        <w:jc w:val="right"/>
        <w:rPr>
          <w:rFonts w:ascii="GHEA Grapalat" w:hAnsi="GHEA Grapalat"/>
        </w:rPr>
      </w:pPr>
    </w:p>
    <w:p w14:paraId="4181C0AA" w14:textId="77777777" w:rsidR="00FC6F7A" w:rsidRDefault="00FC6F7A" w:rsidP="00D12E3B">
      <w:pPr>
        <w:pStyle w:val="aa"/>
        <w:widowControl w:val="0"/>
        <w:spacing w:after="160"/>
        <w:ind w:firstLine="567"/>
        <w:jc w:val="right"/>
        <w:rPr>
          <w:rFonts w:ascii="GHEA Grapalat" w:hAnsi="GHEA Grapalat"/>
        </w:rPr>
      </w:pPr>
    </w:p>
    <w:p w14:paraId="29C90044" w14:textId="77777777" w:rsidR="00FC6F7A" w:rsidRDefault="00FC6F7A" w:rsidP="00D12E3B">
      <w:pPr>
        <w:pStyle w:val="aa"/>
        <w:widowControl w:val="0"/>
        <w:spacing w:after="160"/>
        <w:ind w:firstLine="567"/>
        <w:jc w:val="right"/>
        <w:rPr>
          <w:rFonts w:ascii="GHEA Grapalat" w:hAnsi="GHEA Grapalat"/>
        </w:rPr>
      </w:pPr>
    </w:p>
    <w:p w14:paraId="1F1C079F" w14:textId="77777777" w:rsidR="00FC6F7A" w:rsidRDefault="00FC6F7A" w:rsidP="00D12E3B">
      <w:pPr>
        <w:pStyle w:val="aa"/>
        <w:widowControl w:val="0"/>
        <w:spacing w:after="160"/>
        <w:ind w:firstLine="567"/>
        <w:jc w:val="right"/>
        <w:rPr>
          <w:rFonts w:ascii="GHEA Grapalat" w:hAnsi="GHEA Grapalat"/>
        </w:rPr>
      </w:pPr>
    </w:p>
    <w:p w14:paraId="115D2D37" w14:textId="77777777" w:rsidR="00FC6F7A" w:rsidRDefault="00FC6F7A" w:rsidP="00D12E3B">
      <w:pPr>
        <w:pStyle w:val="aa"/>
        <w:widowControl w:val="0"/>
        <w:spacing w:after="160"/>
        <w:ind w:firstLine="567"/>
        <w:jc w:val="right"/>
        <w:rPr>
          <w:rFonts w:ascii="GHEA Grapalat" w:hAnsi="GHEA Grapalat"/>
        </w:rPr>
      </w:pPr>
    </w:p>
    <w:p w14:paraId="3E9C5146" w14:textId="77777777" w:rsidR="00FC6F7A" w:rsidRDefault="00FC6F7A" w:rsidP="00D12E3B">
      <w:pPr>
        <w:pStyle w:val="aa"/>
        <w:widowControl w:val="0"/>
        <w:spacing w:after="160"/>
        <w:ind w:firstLine="567"/>
        <w:jc w:val="right"/>
        <w:rPr>
          <w:rFonts w:ascii="GHEA Grapalat" w:hAnsi="GHEA Grapalat"/>
        </w:rPr>
      </w:pPr>
    </w:p>
    <w:p w14:paraId="0DE6D069" w14:textId="6E03FCA5" w:rsidR="00D12E3B" w:rsidRPr="009044F1" w:rsidRDefault="00D12E3B" w:rsidP="00D12E3B">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AB4E85">
        <w:rPr>
          <w:rFonts w:ascii="GHEA Grapalat" w:hAnsi="GHEA Grapalat"/>
          <w:i/>
        </w:rPr>
        <w:t>ՀՀԿՈՏ-ՆՈՐ ԱՐՏԱՄԵՏ-ՄԴ-ԳՀԾՁԲ-</w:t>
      </w:r>
      <w:r w:rsidR="002A607A">
        <w:rPr>
          <w:rFonts w:ascii="GHEA Grapalat" w:hAnsi="GHEA Grapalat"/>
          <w:i/>
          <w:lang w:val="hy-AM"/>
        </w:rPr>
        <w:t>25/30</w:t>
      </w:r>
      <w:r w:rsidRPr="001B32D9">
        <w:rPr>
          <w:rFonts w:ascii="GHEA Grapalat" w:hAnsi="GHEA Grapalat" w:cs="Times Armenian"/>
          <w:i/>
        </w:rPr>
        <w:br/>
      </w:r>
      <w:r>
        <w:rPr>
          <w:rFonts w:ascii="GHEA Grapalat" w:hAnsi="GHEA Grapalat"/>
          <w:i/>
        </w:rPr>
        <w:t xml:space="preserve">№ </w:t>
      </w:r>
      <w:r w:rsidR="00AB4E85">
        <w:rPr>
          <w:rFonts w:ascii="GHEA Grapalat" w:hAnsi="GHEA Grapalat"/>
          <w:i/>
          <w:lang w:val="hy-AM"/>
        </w:rPr>
        <w:t>01</w:t>
      </w:r>
      <w:r w:rsidRPr="009044F1">
        <w:rPr>
          <w:rFonts w:ascii="GHEA Grapalat" w:hAnsi="GHEA Grapalat"/>
          <w:i/>
        </w:rPr>
        <w:t xml:space="preserve"> </w:t>
      </w:r>
      <w:proofErr w:type="gramStart"/>
      <w:r w:rsidRPr="009044F1">
        <w:rPr>
          <w:rFonts w:ascii="GHEA Grapalat" w:hAnsi="GHEA Grapalat"/>
          <w:i/>
        </w:rPr>
        <w:t>от</w:t>
      </w:r>
      <w:proofErr w:type="gramEnd"/>
      <w:r w:rsidRPr="009044F1">
        <w:rPr>
          <w:rFonts w:ascii="GHEA Grapalat" w:hAnsi="GHEA Grapalat"/>
          <w:i/>
        </w:rPr>
        <w:t xml:space="preserve"> </w:t>
      </w:r>
      <w:proofErr w:type="gramStart"/>
      <w:r w:rsidR="00D844AF" w:rsidRPr="00494A0A">
        <w:rPr>
          <w:rFonts w:ascii="GHEA Grapalat" w:hAnsi="GHEA Grapalat"/>
        </w:rPr>
        <w:t>декабрь</w:t>
      </w:r>
      <w:proofErr w:type="gramEnd"/>
      <w:r w:rsidR="001663EC">
        <w:rPr>
          <w:rFonts w:ascii="GHEA Grapalat" w:hAnsi="GHEA Grapalat"/>
          <w:lang w:val="hy-AM"/>
        </w:rPr>
        <w:t xml:space="preserve"> </w:t>
      </w:r>
      <w:r w:rsidR="00D844AF">
        <w:rPr>
          <w:rFonts w:ascii="GHEA Grapalat" w:hAnsi="GHEA Grapalat"/>
          <w:lang w:val="hy-AM"/>
        </w:rPr>
        <w:t>11</w:t>
      </w:r>
      <w:r w:rsidRPr="009044F1">
        <w:rPr>
          <w:rFonts w:ascii="GHEA Grapalat" w:hAnsi="GHEA Grapalat"/>
          <w:i/>
        </w:rPr>
        <w:t xml:space="preserve"> </w:t>
      </w:r>
      <w:r w:rsidR="002A607A">
        <w:rPr>
          <w:rFonts w:ascii="GHEA Grapalat" w:hAnsi="GHEA Grapalat"/>
          <w:i/>
        </w:rPr>
        <w:t>2025</w:t>
      </w:r>
      <w:r>
        <w:rPr>
          <w:rFonts w:ascii="GHEA Grapalat" w:hAnsi="GHEA Grapalat"/>
          <w:i/>
        </w:rPr>
        <w:t xml:space="preserve"> </w:t>
      </w:r>
      <w:r w:rsidRPr="009044F1">
        <w:rPr>
          <w:rFonts w:ascii="GHEA Grapalat" w:hAnsi="GHEA Grapalat"/>
          <w:i/>
        </w:rPr>
        <w:t>г.</w:t>
      </w:r>
    </w:p>
    <w:p w14:paraId="6AD607C9" w14:textId="77777777" w:rsidR="00096865" w:rsidRPr="009044F1" w:rsidRDefault="00096865" w:rsidP="00B46D58">
      <w:pPr>
        <w:pStyle w:val="aa"/>
        <w:widowControl w:val="0"/>
        <w:spacing w:after="160"/>
        <w:ind w:right="-7" w:firstLine="567"/>
        <w:jc w:val="center"/>
        <w:rPr>
          <w:rFonts w:ascii="GHEA Grapalat" w:hAnsi="GHEA Grapalat"/>
        </w:rPr>
      </w:pPr>
    </w:p>
    <w:p w14:paraId="2FF59A57" w14:textId="77777777" w:rsidR="00096865" w:rsidRPr="003A1EBB" w:rsidRDefault="00096865" w:rsidP="00B46D58">
      <w:pPr>
        <w:pStyle w:val="aa"/>
        <w:widowControl w:val="0"/>
        <w:spacing w:after="160"/>
        <w:ind w:right="-7" w:firstLine="567"/>
        <w:jc w:val="center"/>
        <w:rPr>
          <w:rFonts w:ascii="GHEA Grapalat" w:hAnsi="GHEA Grapalat"/>
        </w:rPr>
      </w:pPr>
    </w:p>
    <w:p w14:paraId="7C2EB9DE" w14:textId="77777777" w:rsidR="000763E5" w:rsidRPr="003A1EBB" w:rsidRDefault="000763E5" w:rsidP="00B46D58">
      <w:pPr>
        <w:pStyle w:val="aa"/>
        <w:widowControl w:val="0"/>
        <w:spacing w:after="160"/>
        <w:ind w:right="-7" w:firstLine="567"/>
        <w:jc w:val="center"/>
        <w:rPr>
          <w:rFonts w:ascii="GHEA Grapalat" w:hAnsi="GHEA Grapalat"/>
        </w:rPr>
      </w:pPr>
    </w:p>
    <w:p w14:paraId="279D77AE" w14:textId="77777777" w:rsidR="00D12E3B" w:rsidRDefault="00D12E3B" w:rsidP="00B46D58">
      <w:pPr>
        <w:pStyle w:val="aa"/>
        <w:widowControl w:val="0"/>
        <w:spacing w:after="160"/>
        <w:ind w:right="-7" w:firstLine="567"/>
        <w:jc w:val="center"/>
        <w:rPr>
          <w:rFonts w:ascii="GHEA Grapalat" w:hAnsi="GHEA Grapalat"/>
          <w:i/>
        </w:rPr>
      </w:pPr>
    </w:p>
    <w:p w14:paraId="5F0515C4" w14:textId="77777777" w:rsidR="00D12E3B" w:rsidRDefault="00D12E3B" w:rsidP="00B46D58">
      <w:pPr>
        <w:pStyle w:val="aa"/>
        <w:widowControl w:val="0"/>
        <w:spacing w:after="160"/>
        <w:ind w:right="-7" w:firstLine="567"/>
        <w:jc w:val="center"/>
        <w:rPr>
          <w:rFonts w:ascii="GHEA Grapalat" w:hAnsi="GHEA Grapalat"/>
          <w:i/>
        </w:rPr>
      </w:pPr>
    </w:p>
    <w:p w14:paraId="6120EBF3" w14:textId="77777777" w:rsidR="00D12E3B" w:rsidRDefault="00D12E3B" w:rsidP="00B46D58">
      <w:pPr>
        <w:pStyle w:val="aa"/>
        <w:widowControl w:val="0"/>
        <w:spacing w:after="160"/>
        <w:ind w:right="-7" w:firstLine="567"/>
        <w:jc w:val="center"/>
        <w:rPr>
          <w:rFonts w:ascii="GHEA Grapalat" w:hAnsi="GHEA Grapalat"/>
          <w:i/>
        </w:rPr>
      </w:pPr>
    </w:p>
    <w:p w14:paraId="4708AAC2" w14:textId="77777777" w:rsidR="00D12E3B" w:rsidRDefault="00D12E3B" w:rsidP="00B46D58">
      <w:pPr>
        <w:pStyle w:val="aa"/>
        <w:widowControl w:val="0"/>
        <w:spacing w:after="160"/>
        <w:ind w:right="-7" w:firstLine="567"/>
        <w:jc w:val="center"/>
        <w:rPr>
          <w:rFonts w:ascii="GHEA Grapalat" w:hAnsi="GHEA Grapalat"/>
          <w:i/>
        </w:rPr>
      </w:pPr>
    </w:p>
    <w:p w14:paraId="328BBA61" w14:textId="77777777"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6626D2" w:rsidRPr="006626D2">
        <w:rPr>
          <w:rFonts w:ascii="GHEA Grapalat" w:hAnsi="GHEA Grapalat"/>
          <w:i/>
        </w:rPr>
        <w:t xml:space="preserve"> </w:t>
      </w:r>
      <w:r w:rsidR="006626D2">
        <w:rPr>
          <w:rFonts w:ascii="GHEA Grapalat" w:hAnsi="GHEA Grapalat"/>
          <w:i/>
        </w:rPr>
        <w:t>НОР АРТАМЕТСКАЯ СРЕДНЯЯ ШКОЛА</w:t>
      </w:r>
      <w:r w:rsidR="006626D2" w:rsidRPr="009044F1">
        <w:rPr>
          <w:rFonts w:ascii="GHEA Grapalat" w:hAnsi="GHEA Grapalat"/>
          <w:i/>
        </w:rPr>
        <w:t xml:space="preserve"> </w:t>
      </w:r>
      <w:r w:rsidRPr="009044F1">
        <w:rPr>
          <w:rFonts w:ascii="GHEA Grapalat" w:hAnsi="GHEA Grapalat"/>
          <w:i/>
        </w:rPr>
        <w:t>"</w:t>
      </w:r>
    </w:p>
    <w:p w14:paraId="3579F647" w14:textId="77777777" w:rsidR="00096865" w:rsidRPr="003A1EBB" w:rsidRDefault="00096865" w:rsidP="00B46D58">
      <w:pPr>
        <w:pStyle w:val="aa"/>
        <w:widowControl w:val="0"/>
        <w:spacing w:after="160"/>
        <w:ind w:right="-7" w:firstLine="567"/>
        <w:jc w:val="center"/>
        <w:rPr>
          <w:rFonts w:ascii="GHEA Grapalat" w:hAnsi="GHEA Grapalat"/>
        </w:rPr>
      </w:pPr>
    </w:p>
    <w:p w14:paraId="22E9CFDF" w14:textId="77777777" w:rsidR="000763E5" w:rsidRPr="003A1EBB" w:rsidRDefault="000763E5" w:rsidP="00B46D58">
      <w:pPr>
        <w:pStyle w:val="aa"/>
        <w:widowControl w:val="0"/>
        <w:spacing w:after="160"/>
        <w:ind w:right="-7" w:firstLine="567"/>
        <w:jc w:val="center"/>
        <w:rPr>
          <w:rFonts w:ascii="GHEA Grapalat" w:hAnsi="GHEA Grapalat"/>
        </w:rPr>
      </w:pPr>
    </w:p>
    <w:p w14:paraId="7ED85BD3" w14:textId="77777777" w:rsidR="000763E5" w:rsidRPr="003A1EBB" w:rsidRDefault="000763E5" w:rsidP="00B46D58">
      <w:pPr>
        <w:pStyle w:val="aa"/>
        <w:widowControl w:val="0"/>
        <w:spacing w:after="160"/>
        <w:ind w:right="-7" w:firstLine="567"/>
        <w:jc w:val="center"/>
        <w:rPr>
          <w:rFonts w:ascii="GHEA Grapalat" w:hAnsi="GHEA Grapalat"/>
        </w:rPr>
      </w:pPr>
    </w:p>
    <w:p w14:paraId="4D47A83C"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10DE5E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D3AB707" w14:textId="77777777" w:rsidR="00096865" w:rsidRPr="009044F1" w:rsidRDefault="00096865" w:rsidP="00B46D58">
      <w:pPr>
        <w:pStyle w:val="aa"/>
        <w:widowControl w:val="0"/>
        <w:spacing w:after="160"/>
        <w:ind w:right="-7" w:firstLine="567"/>
        <w:jc w:val="center"/>
        <w:rPr>
          <w:rFonts w:ascii="GHEA Grapalat" w:hAnsi="GHEA Grapalat" w:cs="Sylfaen"/>
        </w:rPr>
      </w:pPr>
    </w:p>
    <w:p w14:paraId="708C39AB" w14:textId="77777777"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6626D2" w:rsidRPr="006626D2">
        <w:rPr>
          <w:rFonts w:ascii="GHEA Grapalat" w:hAnsi="GHEA Grapalat"/>
          <w:i/>
        </w:rPr>
        <w:t xml:space="preserve"> </w:t>
      </w:r>
      <w:r w:rsidR="006626D2">
        <w:rPr>
          <w:rFonts w:ascii="GHEA Grapalat" w:hAnsi="GHEA Grapalat"/>
          <w:i/>
        </w:rPr>
        <w:t>бухгалтерских услуг</w:t>
      </w:r>
      <w:r w:rsidR="006626D2" w:rsidRPr="009044F1">
        <w:rPr>
          <w:rFonts w:ascii="GHEA Grapalat" w:hAnsi="GHEA Grapalat"/>
        </w:rPr>
        <w:t xml:space="preserve"> </w:t>
      </w:r>
      <w:r w:rsidRPr="009044F1">
        <w:rPr>
          <w:rFonts w:ascii="GHEA Grapalat" w:hAnsi="GHEA Grapalat"/>
        </w:rPr>
        <w:t>" ДЛЯ НУЖД "</w:t>
      </w:r>
      <w:r w:rsidR="006626D2" w:rsidRPr="006626D2">
        <w:rPr>
          <w:rFonts w:ascii="GHEA Grapalat" w:hAnsi="GHEA Grapalat"/>
          <w:i/>
        </w:rPr>
        <w:t xml:space="preserve"> </w:t>
      </w:r>
      <w:r w:rsidR="006626D2">
        <w:rPr>
          <w:rFonts w:ascii="GHEA Grapalat" w:hAnsi="GHEA Grapalat"/>
          <w:i/>
        </w:rPr>
        <w:t>НОР АРТАМЕТСКАЯ СРЕДНЯЯ ШКОЛА</w:t>
      </w:r>
      <w:r w:rsidR="006626D2" w:rsidRPr="009044F1">
        <w:rPr>
          <w:rFonts w:ascii="GHEA Grapalat" w:hAnsi="GHEA Grapalat"/>
        </w:rPr>
        <w:t xml:space="preserve"> </w:t>
      </w:r>
      <w:r w:rsidRPr="009044F1">
        <w:rPr>
          <w:rFonts w:ascii="GHEA Grapalat" w:hAnsi="GHEA Grapalat"/>
        </w:rPr>
        <w:t>"</w:t>
      </w:r>
    </w:p>
    <w:p w14:paraId="4E8D42D1" w14:textId="77777777" w:rsidR="00CE0D95" w:rsidRPr="009044F1" w:rsidRDefault="00CE0D95" w:rsidP="00B46D58">
      <w:pPr>
        <w:pStyle w:val="aa"/>
        <w:widowControl w:val="0"/>
        <w:spacing w:after="160"/>
        <w:ind w:right="-7" w:firstLine="567"/>
        <w:jc w:val="center"/>
        <w:rPr>
          <w:rFonts w:ascii="GHEA Grapalat" w:hAnsi="GHEA Grapalat"/>
        </w:rPr>
      </w:pPr>
    </w:p>
    <w:p w14:paraId="1C4922C5" w14:textId="77777777" w:rsidR="00CE0D95" w:rsidRPr="009044F1" w:rsidRDefault="00CE0D95" w:rsidP="00B46D58">
      <w:pPr>
        <w:pStyle w:val="aa"/>
        <w:widowControl w:val="0"/>
        <w:spacing w:after="160"/>
        <w:ind w:right="-7" w:firstLine="567"/>
        <w:jc w:val="center"/>
        <w:rPr>
          <w:rFonts w:ascii="GHEA Grapalat" w:hAnsi="GHEA Grapalat"/>
        </w:rPr>
      </w:pPr>
    </w:p>
    <w:p w14:paraId="3CC7A70C" w14:textId="77777777" w:rsidR="000763E5" w:rsidRDefault="000763E5" w:rsidP="00B46D58">
      <w:pPr>
        <w:rPr>
          <w:rFonts w:ascii="GHEA Grapalat" w:hAnsi="GHEA Grapalat"/>
        </w:rPr>
      </w:pPr>
      <w:r>
        <w:rPr>
          <w:rFonts w:ascii="GHEA Grapalat" w:hAnsi="GHEA Grapalat"/>
        </w:rPr>
        <w:br w:type="page"/>
      </w:r>
    </w:p>
    <w:p w14:paraId="52605C2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5BB9051"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9C58F5"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0D6733" w14:textId="77777777" w:rsidR="00160AE4" w:rsidRPr="009044F1" w:rsidRDefault="00160AE4" w:rsidP="00B46D58">
      <w:pPr>
        <w:widowControl w:val="0"/>
        <w:spacing w:after="160"/>
        <w:ind w:firstLine="567"/>
        <w:jc w:val="center"/>
        <w:rPr>
          <w:rFonts w:ascii="GHEA Grapalat" w:hAnsi="GHEA Grapalat"/>
          <w:i/>
        </w:rPr>
      </w:pPr>
    </w:p>
    <w:p w14:paraId="713CF235" w14:textId="77777777" w:rsidR="00EA17BD" w:rsidRPr="00A46A49" w:rsidRDefault="00EA17BD" w:rsidP="00EA17BD">
      <w:pPr>
        <w:widowControl w:val="0"/>
        <w:jc w:val="center"/>
        <w:rPr>
          <w:rFonts w:ascii="GHEA Grapalat" w:hAnsi="GHEA Grapalat"/>
        </w:rPr>
      </w:pPr>
      <w:r>
        <w:rPr>
          <w:rFonts w:ascii="GHEA Grapalat" w:hAnsi="GHEA Grapalat"/>
          <w:i/>
        </w:rPr>
        <w:t>Предоставление бухгалтерских услуг</w:t>
      </w:r>
      <w:r w:rsidRPr="00A46A49">
        <w:rPr>
          <w:rFonts w:ascii="GHEA Grapalat" w:hAnsi="GHEA Grapalat"/>
          <w:i/>
        </w:rPr>
        <w:t xml:space="preserve"> </w:t>
      </w:r>
      <w:r w:rsidRPr="009044F1">
        <w:rPr>
          <w:rFonts w:ascii="GHEA Grapalat" w:hAnsi="GHEA Grapalat"/>
        </w:rPr>
        <w:t xml:space="preserve"> </w:t>
      </w:r>
      <w:r w:rsidRPr="002E069D">
        <w:rPr>
          <w:rFonts w:ascii="GHEA Grapalat" w:hAnsi="GHEA Grapalat"/>
          <w:b/>
        </w:rPr>
        <w:t>ДЛЯ НУЖД</w:t>
      </w:r>
      <w:r w:rsidRPr="00EC400D">
        <w:rPr>
          <w:rFonts w:ascii="GHEA Grapalat" w:hAnsi="GHEA Grapalat"/>
        </w:rPr>
        <w:t xml:space="preserve"> </w:t>
      </w:r>
      <w:r>
        <w:rPr>
          <w:rFonts w:ascii="GHEA Grapalat" w:hAnsi="GHEA Grapalat"/>
          <w:i/>
        </w:rPr>
        <w:t>“НОР АРТАМЕТСКАЯ СРЕДНЯЯ ШКОЛА”</w:t>
      </w:r>
    </w:p>
    <w:p w14:paraId="4A24BD8F" w14:textId="77777777" w:rsidR="00EA17BD" w:rsidRDefault="00EA17BD" w:rsidP="00EA17BD">
      <w:pPr>
        <w:widowControl w:val="0"/>
        <w:spacing w:after="160"/>
        <w:jc w:val="center"/>
        <w:rPr>
          <w:rFonts w:ascii="GHEA Grapalat" w:hAnsi="GHEA Grapalat"/>
          <w:b/>
        </w:rPr>
      </w:pPr>
    </w:p>
    <w:p w14:paraId="7E88FCC6" w14:textId="77777777" w:rsidR="00160AE4" w:rsidRPr="003A1EBB" w:rsidRDefault="00160AE4" w:rsidP="00B46D58">
      <w:pPr>
        <w:widowControl w:val="0"/>
        <w:spacing w:after="160"/>
        <w:ind w:firstLine="567"/>
        <w:jc w:val="center"/>
        <w:rPr>
          <w:rFonts w:ascii="GHEA Grapalat" w:hAnsi="GHEA Grapalat"/>
        </w:rPr>
      </w:pPr>
    </w:p>
    <w:p w14:paraId="6856325C"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DD6EC21" w14:textId="77777777" w:rsidR="00C67E80" w:rsidRPr="009044F1" w:rsidRDefault="00C67E80" w:rsidP="00B46D58">
      <w:pPr>
        <w:widowControl w:val="0"/>
        <w:spacing w:after="160"/>
        <w:jc w:val="center"/>
        <w:rPr>
          <w:rFonts w:ascii="GHEA Grapalat" w:hAnsi="GHEA Grapalat" w:cs="Sylfaen"/>
          <w:b/>
        </w:rPr>
      </w:pPr>
    </w:p>
    <w:p w14:paraId="492D9FB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655986E" w14:textId="77777777" w:rsidR="002E069D" w:rsidRPr="008842CE" w:rsidRDefault="002E069D" w:rsidP="00B46D58">
      <w:pPr>
        <w:widowControl w:val="0"/>
        <w:spacing w:after="160"/>
        <w:jc w:val="center"/>
        <w:rPr>
          <w:rFonts w:ascii="GHEA Grapalat" w:hAnsi="GHEA Grapalat"/>
        </w:rPr>
      </w:pPr>
    </w:p>
    <w:p w14:paraId="4CC5A973"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60273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712DD7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9C7C36C"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FA0FD3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E1F384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EBE6A43" w14:textId="77777777" w:rsidR="00096865" w:rsidRPr="00EA17BD" w:rsidRDefault="00087A30" w:rsidP="00B46D58">
      <w:pPr>
        <w:widowControl w:val="0"/>
        <w:tabs>
          <w:tab w:val="left" w:pos="1134"/>
        </w:tabs>
        <w:spacing w:after="160"/>
        <w:ind w:left="1134" w:hanging="567"/>
        <w:jc w:val="both"/>
        <w:rPr>
          <w:rFonts w:ascii="GHEA Grapalat" w:hAnsi="GHEA Grapalat"/>
          <w:strike/>
        </w:rPr>
      </w:pPr>
      <w:r w:rsidRPr="00EA17BD">
        <w:rPr>
          <w:rFonts w:ascii="GHEA Grapalat" w:hAnsi="GHEA Grapalat"/>
          <w:strike/>
        </w:rPr>
        <w:t>7.</w:t>
      </w:r>
      <w:r w:rsidR="005D191A" w:rsidRPr="00EA17BD">
        <w:rPr>
          <w:rFonts w:ascii="GHEA Grapalat" w:hAnsi="GHEA Grapalat"/>
          <w:strike/>
        </w:rPr>
        <w:tab/>
      </w:r>
      <w:r w:rsidRPr="00EA17BD">
        <w:rPr>
          <w:rFonts w:ascii="GHEA Grapalat" w:hAnsi="GHEA Grapalat"/>
          <w:strike/>
        </w:rPr>
        <w:t>Обеспечение заявки</w:t>
      </w:r>
      <w:r w:rsidRPr="00EA17BD">
        <w:rPr>
          <w:rStyle w:val="af6"/>
          <w:rFonts w:ascii="GHEA Grapalat" w:hAnsi="GHEA Grapalat"/>
          <w:strike/>
        </w:rPr>
        <w:footnoteReference w:id="2"/>
      </w:r>
      <w:r w:rsidRPr="00EA17BD">
        <w:rPr>
          <w:rFonts w:ascii="GHEA Grapalat" w:hAnsi="GHEA Grapalat"/>
          <w:strike/>
        </w:rPr>
        <w:t xml:space="preserve"> </w:t>
      </w:r>
    </w:p>
    <w:p w14:paraId="09FF52DA"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31A25C0"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D27053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CFF5630"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A9A2F0E"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80BE7BA" w14:textId="77777777" w:rsidR="00520F57" w:rsidRDefault="00520F57" w:rsidP="00B46D58">
      <w:pPr>
        <w:widowControl w:val="0"/>
        <w:spacing w:after="160"/>
        <w:jc w:val="center"/>
        <w:rPr>
          <w:rFonts w:ascii="GHEA Grapalat" w:hAnsi="GHEA Grapalat"/>
          <w:b/>
        </w:rPr>
      </w:pPr>
    </w:p>
    <w:p w14:paraId="5BC5BAE3" w14:textId="77777777" w:rsidR="00520F57" w:rsidRDefault="00520F57" w:rsidP="00B46D58">
      <w:pPr>
        <w:widowControl w:val="0"/>
        <w:spacing w:after="160"/>
        <w:jc w:val="center"/>
        <w:rPr>
          <w:rFonts w:ascii="GHEA Grapalat" w:hAnsi="GHEA Grapalat"/>
          <w:b/>
        </w:rPr>
      </w:pPr>
    </w:p>
    <w:p w14:paraId="4B9F7B05"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03F3F84" w14:textId="77777777" w:rsidR="008842CE" w:rsidRPr="00374F4A" w:rsidRDefault="008842CE" w:rsidP="00B46D58">
      <w:pPr>
        <w:widowControl w:val="0"/>
        <w:spacing w:after="160"/>
        <w:jc w:val="center"/>
        <w:rPr>
          <w:rFonts w:ascii="GHEA Grapalat" w:hAnsi="GHEA Grapalat"/>
          <w:b/>
        </w:rPr>
      </w:pPr>
    </w:p>
    <w:p w14:paraId="5574767B"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6FF22A1E" w14:textId="77777777" w:rsidR="00520F57" w:rsidRPr="008842CE" w:rsidRDefault="00520F57" w:rsidP="00B46D58">
      <w:pPr>
        <w:widowControl w:val="0"/>
        <w:spacing w:after="160"/>
        <w:jc w:val="center"/>
        <w:rPr>
          <w:rFonts w:ascii="GHEA Grapalat" w:hAnsi="GHEA Grapalat"/>
          <w:b/>
        </w:rPr>
      </w:pPr>
    </w:p>
    <w:p w14:paraId="3846AE2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A9394F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AC775B1"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0FAE197" w14:textId="77777777" w:rsidR="00E17B7F" w:rsidRDefault="00E17B7F">
      <w:pPr>
        <w:rPr>
          <w:rFonts w:ascii="GHEA Grapalat" w:hAnsi="GHEA Grapalat"/>
          <w:spacing w:val="-6"/>
        </w:rPr>
      </w:pPr>
      <w:r>
        <w:rPr>
          <w:rFonts w:ascii="GHEA Grapalat" w:hAnsi="GHEA Grapalat"/>
          <w:spacing w:val="-6"/>
        </w:rPr>
        <w:br w:type="page"/>
      </w:r>
    </w:p>
    <w:p w14:paraId="23AD32FA" w14:textId="7777777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563FA">
        <w:rPr>
          <w:rFonts w:ascii="GHEA Grapalat" w:hAnsi="GHEA Grapalat"/>
          <w:spacing w:val="-6"/>
        </w:rPr>
        <w:t>ՀՀԿՈՏ-ՆՈՐ ԱՐՏԱՄԵՏ-ՄԴ-ԳՀԾՁԲ-23/17</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4689617C"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6DA286"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C00A54D"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D264C5"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5570C5B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25CCEE5"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D7A1EDB"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0FE6E1B" w14:textId="77777777" w:rsidR="002563FA" w:rsidRPr="009044F1" w:rsidRDefault="002563FA" w:rsidP="002563F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94732" w:rsidRPr="00394732">
        <w:rPr>
          <w:rFonts w:ascii="GHEA Grapalat" w:hAnsi="GHEA Grapalat"/>
        </w:rPr>
        <w:t xml:space="preserve"> </w:t>
      </w:r>
      <w:r w:rsidR="00394732">
        <w:rPr>
          <w:rFonts w:ascii="GHEA Grapalat" w:hAnsi="GHEA Grapalat"/>
        </w:rPr>
        <w:t>бухгалтерских услуг</w:t>
      </w:r>
      <w:r w:rsidR="00394732"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Pr>
          <w:rFonts w:ascii="GHEA Grapalat" w:hAnsi="GHEA Grapalat"/>
          <w:i w:val="0"/>
          <w:sz w:val="24"/>
          <w:szCs w:val="24"/>
        </w:rPr>
        <w:t>услуга</w:t>
      </w:r>
      <w:r w:rsidRPr="009044F1">
        <w:rPr>
          <w:rFonts w:ascii="GHEA Grapalat" w:hAnsi="GHEA Grapalat"/>
          <w:i w:val="0"/>
          <w:sz w:val="24"/>
          <w:szCs w:val="24"/>
        </w:rPr>
        <w:t>) для нужд "</w:t>
      </w:r>
      <w:r w:rsidR="0052501C" w:rsidRPr="0052501C">
        <w:rPr>
          <w:rFonts w:ascii="GHEA Grapalat" w:hAnsi="GHEA Grapalat"/>
        </w:rPr>
        <w:t xml:space="preserve"> </w:t>
      </w:r>
      <w:r w:rsidR="0052501C">
        <w:rPr>
          <w:rFonts w:ascii="GHEA Grapalat" w:hAnsi="GHEA Grapalat"/>
        </w:rPr>
        <w:t>НОР АРТАМЕТСКАЯ СРЕДНЯЯ ШКОЛА</w:t>
      </w:r>
      <w:r w:rsidR="0052501C"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2563FA" w:rsidRPr="009044F1" w14:paraId="7A6B1308" w14:textId="77777777" w:rsidTr="003F7632">
        <w:trPr>
          <w:jc w:val="center"/>
        </w:trPr>
        <w:tc>
          <w:tcPr>
            <w:tcW w:w="2634" w:type="dxa"/>
            <w:gridSpan w:val="2"/>
            <w:vAlign w:val="center"/>
          </w:tcPr>
          <w:p w14:paraId="6BD2E4A3" w14:textId="77777777" w:rsidR="002563FA" w:rsidRPr="009044F1" w:rsidRDefault="002563FA" w:rsidP="003F7632">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149A3189" w14:textId="77777777" w:rsidR="002563FA" w:rsidRPr="009044F1" w:rsidRDefault="002563FA" w:rsidP="003F7632">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563FA" w:rsidRPr="009044F1" w14:paraId="48703BEB" w14:textId="77777777" w:rsidTr="003F7632">
        <w:trPr>
          <w:jc w:val="center"/>
        </w:trPr>
        <w:tc>
          <w:tcPr>
            <w:tcW w:w="1216" w:type="dxa"/>
            <w:vAlign w:val="center"/>
          </w:tcPr>
          <w:p w14:paraId="78C617EF" w14:textId="77777777" w:rsidR="002563FA" w:rsidRPr="009044F1" w:rsidRDefault="002563FA" w:rsidP="003F7632">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629119BE" w14:textId="77777777" w:rsidR="002563FA" w:rsidRPr="00970424" w:rsidRDefault="002563FA" w:rsidP="003F7632">
            <w:pPr>
              <w:pStyle w:val="23"/>
              <w:widowControl w:val="0"/>
              <w:spacing w:after="120" w:line="240" w:lineRule="auto"/>
              <w:ind w:firstLine="0"/>
              <w:jc w:val="center"/>
              <w:rPr>
                <w:rFonts w:ascii="GHEA Grapalat" w:hAnsi="GHEA Grapalat"/>
                <w:b/>
                <w:i/>
                <w:sz w:val="24"/>
                <w:szCs w:val="24"/>
              </w:rPr>
            </w:pPr>
            <w:r w:rsidRPr="00CC4481">
              <w:rPr>
                <w:rFonts w:ascii="GHEA Grapalat" w:hAnsi="GHEA Grapalat"/>
                <w:b/>
                <w:i/>
                <w:sz w:val="24"/>
                <w:szCs w:val="24"/>
              </w:rPr>
              <w:t>(прогнозируемая) общая цена покупки</w:t>
            </w:r>
          </w:p>
        </w:tc>
        <w:tc>
          <w:tcPr>
            <w:tcW w:w="6600" w:type="dxa"/>
            <w:vMerge/>
            <w:vAlign w:val="center"/>
          </w:tcPr>
          <w:p w14:paraId="739579D8" w14:textId="77777777" w:rsidR="002563FA" w:rsidRPr="009044F1" w:rsidRDefault="002563FA" w:rsidP="003F7632">
            <w:pPr>
              <w:pStyle w:val="23"/>
              <w:widowControl w:val="0"/>
              <w:spacing w:after="120" w:line="240" w:lineRule="auto"/>
              <w:ind w:firstLine="0"/>
              <w:rPr>
                <w:rFonts w:ascii="GHEA Grapalat" w:hAnsi="GHEA Grapalat"/>
                <w:sz w:val="24"/>
                <w:szCs w:val="24"/>
                <w:u w:val="single"/>
              </w:rPr>
            </w:pPr>
          </w:p>
        </w:tc>
      </w:tr>
      <w:tr w:rsidR="002563FA" w:rsidRPr="009044F1" w14:paraId="32A0C28E" w14:textId="77777777" w:rsidTr="003F7632">
        <w:trPr>
          <w:jc w:val="center"/>
        </w:trPr>
        <w:tc>
          <w:tcPr>
            <w:tcW w:w="1216" w:type="dxa"/>
            <w:vAlign w:val="center"/>
          </w:tcPr>
          <w:p w14:paraId="14B7884E" w14:textId="77777777" w:rsidR="002563FA" w:rsidRPr="009044F1" w:rsidRDefault="002563FA" w:rsidP="003F7632">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C7A086B" w14:textId="270A0183" w:rsidR="00CB55A8" w:rsidRDefault="00CB55A8" w:rsidP="00CB55A8">
            <w:pPr>
              <w:jc w:val="center"/>
              <w:rPr>
                <w:rFonts w:ascii="Arial Armenian" w:hAnsi="Arial Armenian" w:cs="Calibri"/>
                <w:color w:val="000000"/>
                <w:sz w:val="22"/>
                <w:szCs w:val="22"/>
              </w:rPr>
            </w:pPr>
            <w:r>
              <w:rPr>
                <w:rFonts w:ascii="Arial Armenian" w:hAnsi="Arial Armenian" w:cs="Calibri"/>
                <w:color w:val="000000"/>
                <w:sz w:val="22"/>
                <w:szCs w:val="22"/>
              </w:rPr>
              <w:t>3</w:t>
            </w:r>
            <w:r>
              <w:rPr>
                <w:rFonts w:asciiTheme="minorHAnsi" w:hAnsiTheme="minorHAnsi" w:cs="Calibri"/>
                <w:color w:val="000000"/>
                <w:sz w:val="22"/>
                <w:szCs w:val="22"/>
                <w:lang w:val="hy-AM"/>
              </w:rPr>
              <w:t> </w:t>
            </w:r>
            <w:r>
              <w:rPr>
                <w:rFonts w:ascii="Arial Armenian" w:hAnsi="Arial Armenian" w:cs="Calibri"/>
                <w:color w:val="000000"/>
                <w:sz w:val="22"/>
                <w:szCs w:val="22"/>
              </w:rPr>
              <w:t>384</w:t>
            </w:r>
            <w:r>
              <w:rPr>
                <w:rFonts w:asciiTheme="minorHAnsi" w:hAnsiTheme="minorHAnsi" w:cs="Calibri"/>
                <w:color w:val="000000"/>
                <w:sz w:val="22"/>
                <w:szCs w:val="22"/>
                <w:lang w:val="hy-AM"/>
              </w:rPr>
              <w:t xml:space="preserve"> </w:t>
            </w:r>
            <w:r>
              <w:rPr>
                <w:rFonts w:ascii="Arial Armenian" w:hAnsi="Arial Armenian" w:cs="Calibri"/>
                <w:color w:val="000000"/>
                <w:sz w:val="22"/>
                <w:szCs w:val="22"/>
              </w:rPr>
              <w:t>000</w:t>
            </w:r>
          </w:p>
          <w:p w14:paraId="5FF4DB52" w14:textId="4678741F" w:rsidR="002563FA" w:rsidRPr="00CC4481" w:rsidRDefault="002563FA" w:rsidP="002563FA">
            <w:pPr>
              <w:pStyle w:val="23"/>
              <w:widowControl w:val="0"/>
              <w:spacing w:after="120" w:line="240" w:lineRule="auto"/>
              <w:ind w:firstLine="0"/>
              <w:jc w:val="center"/>
              <w:rPr>
                <w:rFonts w:ascii="GHEA Grapalat" w:hAnsi="GHEA Grapalat"/>
                <w:sz w:val="24"/>
                <w:szCs w:val="24"/>
                <w:lang w:val="en-US"/>
              </w:rPr>
            </w:pPr>
          </w:p>
        </w:tc>
        <w:tc>
          <w:tcPr>
            <w:tcW w:w="6600" w:type="dxa"/>
            <w:vAlign w:val="center"/>
          </w:tcPr>
          <w:p w14:paraId="4F8EC177" w14:textId="77777777" w:rsidR="002563FA" w:rsidRPr="00394732" w:rsidRDefault="002563FA" w:rsidP="00394732">
            <w:pPr>
              <w:pStyle w:val="23"/>
              <w:widowControl w:val="0"/>
              <w:spacing w:after="120" w:line="240" w:lineRule="auto"/>
              <w:ind w:firstLine="0"/>
              <w:jc w:val="left"/>
              <w:rPr>
                <w:rFonts w:ascii="GHEA Grapalat" w:hAnsi="GHEA Grapalat"/>
                <w:b/>
                <w:i/>
                <w:sz w:val="24"/>
                <w:szCs w:val="24"/>
              </w:rPr>
            </w:pPr>
            <w:r w:rsidRPr="00394732">
              <w:rPr>
                <w:rFonts w:ascii="GHEA Grapalat" w:hAnsi="GHEA Grapalat"/>
                <w:b/>
                <w:i/>
                <w:sz w:val="24"/>
                <w:szCs w:val="24"/>
              </w:rPr>
              <w:t>"</w:t>
            </w:r>
            <w:r w:rsidR="00394732" w:rsidRPr="00394732">
              <w:rPr>
                <w:rFonts w:ascii="GHEA Grapalat" w:hAnsi="GHEA Grapalat"/>
                <w:b/>
                <w:i/>
                <w:sz w:val="24"/>
                <w:szCs w:val="24"/>
              </w:rPr>
              <w:t xml:space="preserve"> бухгалтерских услуги</w:t>
            </w:r>
            <w:r w:rsidRPr="00394732">
              <w:rPr>
                <w:rFonts w:ascii="GHEA Grapalat" w:hAnsi="GHEA Grapalat"/>
                <w:b/>
                <w:i/>
                <w:sz w:val="24"/>
                <w:szCs w:val="24"/>
              </w:rPr>
              <w:t>"</w:t>
            </w:r>
          </w:p>
        </w:tc>
      </w:tr>
    </w:tbl>
    <w:p w14:paraId="5C5490A2"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333D88E5" w14:textId="77777777"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5AB97E33" w14:textId="77777777" w:rsidR="00096865" w:rsidRPr="009044F1" w:rsidRDefault="00096865" w:rsidP="00B46D58">
      <w:pPr>
        <w:widowControl w:val="0"/>
        <w:spacing w:after="160"/>
        <w:ind w:firstLine="567"/>
        <w:jc w:val="center"/>
        <w:rPr>
          <w:rFonts w:ascii="GHEA Grapalat" w:hAnsi="GHEA Grapalat" w:cs="Sylfaen"/>
          <w:i/>
        </w:rPr>
      </w:pPr>
    </w:p>
    <w:p w14:paraId="192B4F8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2D96E88D" w14:textId="77777777" w:rsidR="00BD2C67" w:rsidRPr="001115E9" w:rsidRDefault="00BD2C67" w:rsidP="00B46D58">
      <w:pPr>
        <w:widowControl w:val="0"/>
        <w:tabs>
          <w:tab w:val="left" w:pos="1134"/>
        </w:tabs>
        <w:spacing w:after="160"/>
        <w:ind w:firstLine="567"/>
        <w:jc w:val="both"/>
        <w:rPr>
          <w:rFonts w:ascii="GHEA Grapalat" w:hAnsi="GHEA Grapalat"/>
        </w:rPr>
      </w:pPr>
    </w:p>
    <w:p w14:paraId="1164426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E53AFA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B864B6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A08391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14:paraId="5882EC8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1B8508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6F63D50"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F9AD99D"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29B34AC"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740A61D"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6319B81"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382745CE"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55ADD48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8BF90C5"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382198DA"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BF1C160"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4948C7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1DC9B9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74A208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1CF0D7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F43BAE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466571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527A3B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CBF4F8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25A0D6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w:t>
      </w:r>
      <w:r w:rsidRPr="009044F1">
        <w:rPr>
          <w:rFonts w:ascii="GHEA Grapalat" w:hAnsi="GHEA Grapalat"/>
          <w:color w:val="000000"/>
        </w:rPr>
        <w:lastRenderedPageBreak/>
        <w:t>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3C05CAB"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5AFC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469EA54"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E4F76C6"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498C771A"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2CC1ECF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6ABEB37"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C6B54A7"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2C9B62EF"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602F439D" w14:textId="77777777"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1041C13E" w14:textId="77777777"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14:paraId="459F2DE2"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06B00016" w14:textId="77777777" w:rsidR="00BD2C67" w:rsidRPr="001115E9" w:rsidRDefault="00BD2C67" w:rsidP="00B46D58">
      <w:pPr>
        <w:widowControl w:val="0"/>
        <w:spacing w:after="160"/>
        <w:jc w:val="center"/>
        <w:rPr>
          <w:rFonts w:ascii="GHEA Grapalat" w:hAnsi="GHEA Grapalat"/>
          <w:b/>
        </w:rPr>
      </w:pPr>
    </w:p>
    <w:p w14:paraId="28FFFC53" w14:textId="77777777" w:rsidR="00096865" w:rsidRPr="00BD2C67" w:rsidRDefault="00ED2352" w:rsidP="00B46D58">
      <w:pPr>
        <w:widowControl w:val="0"/>
        <w:spacing w:after="160"/>
        <w:jc w:val="center"/>
        <w:rPr>
          <w:rFonts w:ascii="GHEA Grapalat" w:hAnsi="GHEA Grapalat"/>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F7FB5B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16A5AA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4825D08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DBCB209"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B0706E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 xml:space="preserve">опубликовывается объявление о внесении изменений и условиях их предоставления. </w:t>
      </w:r>
    </w:p>
    <w:p w14:paraId="57A144C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0D782CB"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4"/>
        <w:t>6</w:t>
      </w:r>
      <w:r w:rsidRPr="009044F1">
        <w:rPr>
          <w:rFonts w:ascii="GHEA Grapalat" w:hAnsi="GHEA Grapalat"/>
        </w:rPr>
        <w:t xml:space="preserve">. </w:t>
      </w:r>
    </w:p>
    <w:p w14:paraId="46C1880D" w14:textId="77777777" w:rsidR="00B051BE" w:rsidRPr="009044F1" w:rsidRDefault="00B051BE" w:rsidP="00B46D58">
      <w:pPr>
        <w:widowControl w:val="0"/>
        <w:spacing w:after="160"/>
        <w:jc w:val="center"/>
        <w:rPr>
          <w:rFonts w:ascii="GHEA Grapalat" w:hAnsi="GHEA Grapalat"/>
          <w:b/>
        </w:rPr>
      </w:pPr>
    </w:p>
    <w:p w14:paraId="098D408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AF2354C"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8F35072"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961E2DA"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B48C34D"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71792F6B"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14:paraId="511D22E4"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Pr>
          <w:rFonts w:ascii="GHEA Grapalat" w:hAnsi="GHEA Grapalat"/>
          <w:sz w:val="24"/>
          <w:szCs w:val="24"/>
        </w:rPr>
        <w:lastRenderedPageBreak/>
        <w:t xml:space="preserve">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5D06AF4"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07A40296"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A03F6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14:paraId="45090E3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07725DD3"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498609F8"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3639504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FC97DD2"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7FECCCCF"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A7A1424"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5"/>
        <w:t>7</w:t>
      </w:r>
    </w:p>
    <w:p w14:paraId="78637521"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A915AD7"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556BAA7"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B437C9E"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710C570"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9734643"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265B336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3CF158A"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7A07EF"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68F032A"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7792399"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proofErr w:type="gramStart"/>
      <w:r>
        <w:rPr>
          <w:rFonts w:ascii="GHEA Grapalat" w:hAnsi="GHEA Grapalat"/>
          <w:sz w:val="24"/>
          <w:szCs w:val="24"/>
        </w:rPr>
        <w:t>x</w:t>
      </w:r>
      <w:proofErr w:type="gramEnd"/>
      <w:r>
        <w:rPr>
          <w:rFonts w:ascii="GHEA Grapalat" w:hAnsi="GHEA Grapalat"/>
          <w:sz w:val="24"/>
          <w:szCs w:val="24"/>
        </w:rPr>
        <w:t>УxК</w:t>
      </w:r>
      <w:proofErr w:type="spellEnd"/>
      <w:r w:rsidR="007861DD">
        <w:rPr>
          <w:rFonts w:ascii="GHEA Grapalat" w:hAnsi="GHEA Grapalat"/>
          <w:sz w:val="24"/>
          <w:szCs w:val="24"/>
        </w:rPr>
        <w:t>, где:</w:t>
      </w:r>
    </w:p>
    <w:p w14:paraId="3D57670B"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D18EF41"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209F7DC9"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СЦ- совокупность максимальных единиц цен, установленных для оказания </w:t>
      </w:r>
      <w:r>
        <w:rPr>
          <w:rFonts w:ascii="GHEA Grapalat" w:hAnsi="GHEA Grapalat"/>
          <w:sz w:val="24"/>
          <w:szCs w:val="24"/>
        </w:rPr>
        <w:lastRenderedPageBreak/>
        <w:t>услуги</w:t>
      </w:r>
      <w:r w:rsidR="00F00004">
        <w:rPr>
          <w:rFonts w:ascii="GHEA Grapalat" w:hAnsi="GHEA Grapalat"/>
          <w:sz w:val="24"/>
          <w:szCs w:val="24"/>
        </w:rPr>
        <w:t>,</w:t>
      </w:r>
    </w:p>
    <w:p w14:paraId="21A95473"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78197DBD"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04F9C42F"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CE7F0C0"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690BDFFF"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9D295C"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33485B3B"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9E0B1BC"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C0F6831"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61CF30C"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0FA4E5A2"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440A3C43"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57B6A9F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5A3111F"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BD48211" w14:textId="77777777" w:rsidR="009D180E" w:rsidRDefault="009D180E" w:rsidP="00B46D58">
      <w:pPr>
        <w:widowControl w:val="0"/>
        <w:spacing w:after="160"/>
        <w:ind w:left="567" w:right="565"/>
        <w:jc w:val="center"/>
        <w:rPr>
          <w:rFonts w:ascii="GHEA Grapalat" w:hAnsi="GHEA Grapalat"/>
          <w:b/>
          <w:lang w:val="hy-AM"/>
        </w:rPr>
      </w:pPr>
    </w:p>
    <w:p w14:paraId="128E9BAC" w14:textId="77777777" w:rsidR="00416546" w:rsidRDefault="00416546" w:rsidP="00B46D58">
      <w:pPr>
        <w:widowControl w:val="0"/>
        <w:spacing w:after="160"/>
        <w:ind w:left="567" w:right="565"/>
        <w:jc w:val="center"/>
        <w:rPr>
          <w:rFonts w:ascii="GHEA Grapalat" w:hAnsi="GHEA Grapalat"/>
          <w:b/>
        </w:rPr>
      </w:pPr>
    </w:p>
    <w:p w14:paraId="03F6D2A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FB265B"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3FB4FEA"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B35C291" w14:textId="77777777" w:rsidR="00FA0E41" w:rsidRPr="009044F1" w:rsidRDefault="00FA0E41" w:rsidP="00B46D58">
      <w:pPr>
        <w:widowControl w:val="0"/>
        <w:spacing w:after="160"/>
        <w:ind w:firstLine="567"/>
        <w:jc w:val="center"/>
        <w:rPr>
          <w:rFonts w:ascii="GHEA Grapalat" w:hAnsi="GHEA Grapalat"/>
          <w:b/>
        </w:rPr>
      </w:pPr>
    </w:p>
    <w:p w14:paraId="2875E036"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4D273F8C"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5BDC615"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sidR="003B654F">
        <w:rPr>
          <w:rFonts w:ascii="GHEA Grapalat" w:hAnsi="GHEA Grapalat"/>
        </w:rPr>
        <w:t>ы закупки</w:t>
      </w:r>
      <w:r w:rsidRPr="009044F1">
        <w:rPr>
          <w:rFonts w:ascii="GHEA Grapalat" w:hAnsi="GHEA Grapalat"/>
        </w:rPr>
        <w:t xml:space="preserve">. </w:t>
      </w:r>
      <w:r w:rsidR="00407866" w:rsidRPr="003C6EB1">
        <w:rPr>
          <w:rFonts w:ascii="GHEA Grapalat" w:hAnsi="GHEA Grapalat"/>
        </w:rPr>
        <w:t xml:space="preserve">Если ценовое предложение участника превышает цену </w:t>
      </w:r>
      <w:r w:rsidR="00407866">
        <w:rPr>
          <w:rFonts w:ascii="GHEA Grapalat" w:hAnsi="GHEA Grapalat"/>
        </w:rPr>
        <w:t>за</w:t>
      </w:r>
      <w:r w:rsidR="00407866" w:rsidRPr="003C6EB1">
        <w:rPr>
          <w:rFonts w:ascii="GHEA Grapalat" w:hAnsi="GHEA Grapalat"/>
        </w:rPr>
        <w:t xml:space="preserve">купки, то размер обеспечения заявки равен пяти процентам ценового </w:t>
      </w:r>
      <w:proofErr w:type="spellStart"/>
      <w:r w:rsidR="00407866" w:rsidRPr="003C6EB1">
        <w:rPr>
          <w:rFonts w:ascii="GHEA Grapalat" w:hAnsi="GHEA Grapalat"/>
        </w:rPr>
        <w:t>предложения</w:t>
      </w:r>
      <w:proofErr w:type="gramStart"/>
      <w:r w:rsidR="00407866">
        <w:rPr>
          <w:rFonts w:ascii="GHEA Grapalat" w:hAnsi="GHEA Grapalat"/>
        </w:rPr>
        <w:t>.</w:t>
      </w:r>
      <w:r w:rsidRPr="009044F1">
        <w:rPr>
          <w:rFonts w:ascii="GHEA Grapalat" w:hAnsi="GHEA Grapalat"/>
        </w:rPr>
        <w:t>П</w:t>
      </w:r>
      <w:proofErr w:type="gramEnd"/>
      <w:r w:rsidRPr="009044F1">
        <w:rPr>
          <w:rFonts w:ascii="GHEA Grapalat" w:hAnsi="GHEA Grapalat"/>
        </w:rPr>
        <w:t>ри</w:t>
      </w:r>
      <w:proofErr w:type="spellEnd"/>
      <w:r w:rsidRPr="009044F1">
        <w:rPr>
          <w:rFonts w:ascii="GHEA Grapalat" w:hAnsi="GHEA Grapalat"/>
        </w:rPr>
        <w:t xml:space="preserve">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C6506DF" w14:textId="77777777" w:rsidR="001173D4" w:rsidRDefault="001578D4" w:rsidP="00B46D58">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1AC55A94" w14:textId="77777777" w:rsidR="0047677B" w:rsidRDefault="0047677B" w:rsidP="0047677B">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Pr>
          <w:rFonts w:ascii="GHEA Grapalat" w:hAnsi="GHEA Grapalat"/>
        </w:rPr>
        <w:t>.</w:t>
      </w:r>
    </w:p>
    <w:p w14:paraId="203090C5" w14:textId="77777777" w:rsidR="00685C76" w:rsidRPr="009044F1" w:rsidRDefault="00685C76" w:rsidP="00685C7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 xml:space="preserve">Если в течение шести месяцев со дня заключения договора финансовые средства для исполнения договора не </w:t>
      </w:r>
      <w:proofErr w:type="spellStart"/>
      <w:r w:rsidRPr="001D6EBF">
        <w:rPr>
          <w:rFonts w:ascii="GHEA Grapalat" w:hAnsi="GHEA Grapalat"/>
        </w:rPr>
        <w:t>предусмотр</w:t>
      </w:r>
      <w:r>
        <w:rPr>
          <w:rFonts w:ascii="GHEA Grapalat" w:hAnsi="GHEA Grapalat"/>
        </w:rPr>
        <w:t>иваются</w:t>
      </w:r>
      <w:proofErr w:type="spellEnd"/>
      <w:r w:rsidRPr="001D6EBF">
        <w:rPr>
          <w:rFonts w:ascii="GHEA Grapalat" w:hAnsi="GHEA Grapalat"/>
        </w:rPr>
        <w:t xml:space="preserve"> и договор расторгается, то обеспечение заявки возвращается </w:t>
      </w:r>
      <w:r w:rsidRPr="001D6EBF">
        <w:rPr>
          <w:rFonts w:ascii="GHEA Grapalat" w:hAnsi="GHEA Grapalat"/>
        </w:rPr>
        <w:lastRenderedPageBreak/>
        <w:t>в течение пяти рабочих дней со дня расторжения договора</w:t>
      </w:r>
      <w:r>
        <w:rPr>
          <w:rFonts w:ascii="GHEA Grapalat" w:hAnsi="GHEA Grapalat"/>
        </w:rPr>
        <w:t>.</w:t>
      </w:r>
      <w:r w:rsidR="00E43649">
        <w:rPr>
          <w:rFonts w:ascii="GHEA Grapalat" w:hAnsi="GHEA Grapalat"/>
          <w:vertAlign w:val="superscript"/>
        </w:rPr>
        <w:t>8</w:t>
      </w:r>
      <w:r w:rsidRPr="002D27F1">
        <w:rPr>
          <w:rFonts w:ascii="GHEA Grapalat" w:hAnsi="GHEA Grapalat"/>
          <w:vertAlign w:val="superscript"/>
        </w:rPr>
        <w:t>.1</w:t>
      </w:r>
    </w:p>
    <w:p w14:paraId="022EA778" w14:textId="77777777" w:rsidR="00F83250" w:rsidRPr="00AF7C7D" w:rsidRDefault="00F83250" w:rsidP="00180CD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52DB4829" w14:textId="77777777"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416C351F" w14:textId="77777777"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3ECA23" w14:textId="77777777" w:rsidR="00685C76" w:rsidRPr="009044F1" w:rsidRDefault="00685C76" w:rsidP="0047677B">
      <w:pPr>
        <w:widowControl w:val="0"/>
        <w:spacing w:after="160"/>
        <w:ind w:firstLine="567"/>
        <w:jc w:val="both"/>
        <w:rPr>
          <w:rFonts w:ascii="GHEA Grapalat" w:hAnsi="GHEA Grapalat" w:cs="Sylfaen"/>
        </w:rPr>
      </w:pPr>
    </w:p>
    <w:p w14:paraId="56DDA5C9" w14:textId="77777777" w:rsidR="000A7528" w:rsidRPr="00681F45" w:rsidRDefault="001578D4" w:rsidP="006D42DB">
      <w:pPr>
        <w:widowControl w:val="0"/>
        <w:spacing w:after="160"/>
        <w:ind w:firstLine="567"/>
        <w:jc w:val="both"/>
        <w:rPr>
          <w:rFonts w:ascii="GHEA Grapalat" w:hAnsi="GHEA Grapalat"/>
        </w:rPr>
      </w:pPr>
      <w:r w:rsidRPr="009044F1">
        <w:rPr>
          <w:rFonts w:ascii="GHEA Grapalat" w:hAnsi="GHEA Grapalat"/>
        </w:rPr>
        <w:t xml:space="preserve"> </w:t>
      </w:r>
      <w:r w:rsidR="00283198" w:rsidRPr="009044F1">
        <w:rPr>
          <w:rFonts w:ascii="GHEA Grapalat" w:hAnsi="GHEA Grapalat"/>
        </w:rPr>
        <w:t>7.2.</w:t>
      </w:r>
      <w:r w:rsidR="003A6791" w:rsidRPr="005114D0">
        <w:rPr>
          <w:rFonts w:ascii="GHEA Grapalat" w:hAnsi="GHEA Grapalat"/>
        </w:rPr>
        <w:tab/>
      </w:r>
      <w:r w:rsidR="00283198" w:rsidRPr="009044F1">
        <w:rPr>
          <w:rFonts w:ascii="GHEA Grapalat" w:hAnsi="GHEA Grapalat"/>
        </w:rPr>
        <w:t>При организации проце</w:t>
      </w:r>
      <w:r w:rsidR="00681F45">
        <w:rPr>
          <w:rFonts w:ascii="GHEA Grapalat" w:hAnsi="GHEA Grapalat"/>
        </w:rPr>
        <w:t>дуры закупки по лотам:</w:t>
      </w:r>
    </w:p>
    <w:p w14:paraId="102E00A4" w14:textId="77777777" w:rsidR="000A7528" w:rsidRPr="009044F1" w:rsidRDefault="000A7528" w:rsidP="00B46D58">
      <w:pPr>
        <w:widowControl w:val="0"/>
        <w:tabs>
          <w:tab w:val="left" w:pos="1134"/>
        </w:tabs>
        <w:spacing w:after="160"/>
        <w:ind w:firstLine="567"/>
        <w:jc w:val="both"/>
        <w:rPr>
          <w:rFonts w:ascii="GHEA Grapalat" w:hAnsi="GHEA Grapalat"/>
        </w:rPr>
      </w:pPr>
      <w:r w:rsidRPr="0084343E">
        <w:rPr>
          <w:rFonts w:ascii="GHEA Grapalat" w:hAnsi="GHEA Grapalat"/>
        </w:rPr>
        <w:t>а.</w:t>
      </w:r>
      <w:r w:rsidR="003A6791" w:rsidRPr="0084343E">
        <w:rPr>
          <w:rFonts w:ascii="GHEA Grapalat" w:hAnsi="GHEA Grapalat"/>
        </w:rPr>
        <w:tab/>
      </w:r>
      <w:r w:rsidR="004834BA" w:rsidRPr="0084343E">
        <w:rPr>
          <w:rFonts w:ascii="GHEA Grapalat" w:hAnsi="GHEA Grapalat"/>
        </w:rPr>
        <w:t xml:space="preserve">если </w:t>
      </w:r>
      <w:r w:rsidRPr="0084343E">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03BED">
        <w:rPr>
          <w:rFonts w:ascii="GHEA Grapalat" w:hAnsi="GHEA Grapalat"/>
        </w:rPr>
        <w:t>В</w:t>
      </w:r>
      <w:r w:rsidR="00E03BED" w:rsidRPr="00E03BED">
        <w:rPr>
          <w:rFonts w:ascii="Courier New" w:hAnsi="Courier New" w:cs="Courier New"/>
        </w:rPr>
        <w:t> </w:t>
      </w:r>
      <w:r w:rsidR="00E03BED"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E03BED">
        <w:rPr>
          <w:rFonts w:ascii="Courier New" w:hAnsi="Courier New" w:cs="Courier New"/>
        </w:rPr>
        <w:t> </w:t>
      </w:r>
      <w:r w:rsidR="00E03BED" w:rsidRPr="00E03BED">
        <w:rPr>
          <w:rFonts w:ascii="GHEA Grapalat" w:hAnsi="GHEA Grapalat"/>
        </w:rPr>
        <w:t>представленным лотам,</w:t>
      </w:r>
      <w:r w:rsidR="00E03BED" w:rsidRPr="00E03BED">
        <w:rPr>
          <w:rFonts w:ascii="GHEA Grapalat" w:hAnsi="GHEA Grapalat"/>
          <w:color w:val="000000" w:themeColor="text1"/>
        </w:rPr>
        <w:t xml:space="preserve"> </w:t>
      </w:r>
      <w:r w:rsidR="00E03BED" w:rsidRPr="00E03BED">
        <w:rPr>
          <w:rFonts w:ascii="GHEA Grapalat" w:hAnsi="GHEA Grapalat"/>
        </w:rPr>
        <w:t xml:space="preserve">а в том случае </w:t>
      </w:r>
      <w:r w:rsidR="00E03BED" w:rsidRPr="00E03BED">
        <w:rPr>
          <w:rFonts w:ascii="GHEA Grapalat" w:hAnsi="GHEA Grapalat"/>
          <w:lang w:val="en-US"/>
        </w:rPr>
        <w:t>e</w:t>
      </w:r>
      <w:proofErr w:type="spellStart"/>
      <w:r w:rsidR="00E03BED" w:rsidRPr="00E03BED">
        <w:rPr>
          <w:rFonts w:ascii="GHEA Grapalat" w:hAnsi="GHEA Grapalat"/>
        </w:rPr>
        <w:t>сли</w:t>
      </w:r>
      <w:proofErr w:type="spellEnd"/>
      <w:r w:rsidR="00E03BED" w:rsidRPr="00E03BED">
        <w:rPr>
          <w:rFonts w:ascii="GHEA Grapalat" w:hAnsi="GHEA Grapalat"/>
        </w:rPr>
        <w:t xml:space="preserve"> ценовые предложения превышают цены закупки - в отношении общей суммы ценовых предложений</w:t>
      </w:r>
      <w:r w:rsidR="00E03BED" w:rsidRPr="00E03BED">
        <w:rPr>
          <w:rFonts w:ascii="GHEA Grapalat" w:hAnsi="GHEA Grapalat"/>
          <w:color w:val="000000" w:themeColor="text1"/>
        </w:rPr>
        <w:t xml:space="preserve"> с учетом </w:t>
      </w:r>
      <w:r w:rsidR="00E03BED"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14:paraId="4FDB4747"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1E17B3">
        <w:rPr>
          <w:rFonts w:ascii="GHEA Grapalat" w:hAnsi="GHEA Grapalat"/>
        </w:rPr>
        <w:t>е</w:t>
      </w:r>
      <w:r w:rsidR="001E17B3" w:rsidRPr="00BB7860">
        <w:rPr>
          <w:rFonts w:ascii="GHEA Grapalat" w:hAnsi="GHEA Grapalat"/>
        </w:rPr>
        <w:t xml:space="preserve">сли участник лишается права заключения договора </w:t>
      </w:r>
      <w:r w:rsidR="001E17B3">
        <w:rPr>
          <w:rFonts w:ascii="GHEA Grapalat" w:hAnsi="GHEA Grapalat"/>
        </w:rPr>
        <w:t>по какому</w:t>
      </w:r>
      <w:r w:rsidR="001E17B3" w:rsidRPr="00BB7860">
        <w:rPr>
          <w:rFonts w:ascii="GHEA Grapalat" w:hAnsi="GHEA Grapalat"/>
        </w:rPr>
        <w:t xml:space="preserve">-либо </w:t>
      </w:r>
      <w:r w:rsidR="001E17B3">
        <w:rPr>
          <w:rFonts w:ascii="GHEA Grapalat" w:hAnsi="GHEA Grapalat"/>
        </w:rPr>
        <w:t>лоту</w:t>
      </w:r>
      <w:r w:rsidR="001E17B3" w:rsidRPr="00BB7860">
        <w:rPr>
          <w:rFonts w:ascii="GHEA Grapalat" w:hAnsi="GHEA Grapalat"/>
        </w:rPr>
        <w:t>, то обеспечение заявки выплачивается только в размере обеспечения, рассчитанного в отношении это</w:t>
      </w:r>
      <w:r w:rsidR="001E17B3">
        <w:rPr>
          <w:rFonts w:ascii="GHEA Grapalat" w:hAnsi="GHEA Grapalat"/>
        </w:rPr>
        <w:t>го лота</w:t>
      </w:r>
      <w:r w:rsidRPr="009044F1">
        <w:rPr>
          <w:rFonts w:ascii="GHEA Grapalat" w:hAnsi="GHEA Grapalat"/>
        </w:rPr>
        <w:t>.</w:t>
      </w:r>
      <w:r w:rsidR="002F5EC6">
        <w:rPr>
          <w:rStyle w:val="af6"/>
        </w:rPr>
        <w:footnoteReference w:customMarkFollows="1" w:id="6"/>
        <w:t>8</w:t>
      </w:r>
    </w:p>
    <w:p w14:paraId="2A4A555F"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00B9EA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7677F7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Pr>
          <w:rFonts w:ascii="GHEA Grapalat" w:hAnsi="GHEA Grapalat"/>
        </w:rPr>
        <w:t>.</w:t>
      </w:r>
    </w:p>
    <w:p w14:paraId="5892793C" w14:textId="77777777" w:rsidR="00496CA9" w:rsidRPr="00681F45" w:rsidRDefault="00496CA9" w:rsidP="00496CA9">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 xml:space="preserve">Обеспечение заявки должно быть </w:t>
      </w:r>
      <w:r w:rsidR="00F83250" w:rsidRPr="009044F1">
        <w:rPr>
          <w:rFonts w:ascii="GHEA Grapalat" w:hAnsi="GHEA Grapalat"/>
        </w:rPr>
        <w:t>действительн</w:t>
      </w:r>
      <w:r w:rsidR="00F83250">
        <w:rPr>
          <w:rFonts w:ascii="GHEA Grapalat" w:hAnsi="GHEA Grapalat"/>
        </w:rPr>
        <w:t>ым</w:t>
      </w:r>
      <w:r w:rsidR="00F83250" w:rsidRPr="009044F1">
        <w:rPr>
          <w:rFonts w:ascii="GHEA Grapalat" w:hAnsi="GHEA Grapalat"/>
        </w:rPr>
        <w:t xml:space="preserve"> </w:t>
      </w:r>
      <w:r w:rsidRPr="009044F1">
        <w:rPr>
          <w:rFonts w:ascii="GHEA Grapalat" w:hAnsi="GHEA Grapalat"/>
        </w:rPr>
        <w:t>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sidR="00F83250">
        <w:rPr>
          <w:rFonts w:ascii="GHEA Grapalat" w:hAnsi="GHEA Grapalat"/>
        </w:rPr>
        <w:t xml:space="preserve"> </w:t>
      </w:r>
      <w:r w:rsidR="00F83250" w:rsidRPr="009F6BFE">
        <w:rPr>
          <w:rFonts w:ascii="GHEA Grapalat" w:hAnsi="GHEA Grapalat"/>
        </w:rPr>
        <w:t>истечения крайнего срока</w:t>
      </w:r>
      <w:r w:rsidRPr="009044F1">
        <w:rPr>
          <w:rFonts w:ascii="GHEA Grapalat" w:hAnsi="GHEA Grapalat"/>
        </w:rPr>
        <w:t xml:space="preserve"> подачи заяв</w:t>
      </w:r>
      <w:r w:rsidR="00F83250">
        <w:rPr>
          <w:rFonts w:ascii="GHEA Grapalat" w:hAnsi="GHEA Grapalat"/>
        </w:rPr>
        <w:t>о</w:t>
      </w:r>
      <w:r w:rsidRPr="009044F1">
        <w:rPr>
          <w:rFonts w:ascii="GHEA Grapalat" w:hAnsi="GHEA Grapalat"/>
        </w:rPr>
        <w:t>к.</w:t>
      </w:r>
      <w:r w:rsidR="004478A1" w:rsidRPr="004478A1">
        <w:rPr>
          <w:rFonts w:ascii="GHEA Grapalat" w:hAnsi="GHEA Grapalat"/>
          <w:vertAlign w:val="superscript"/>
        </w:rPr>
        <w:t>8.2</w:t>
      </w:r>
      <w:r w:rsidRPr="009044F1">
        <w:rPr>
          <w:rFonts w:ascii="GHEA Grapalat" w:hAnsi="GHEA Grapalat"/>
        </w:rPr>
        <w:t xml:space="preserve"> </w:t>
      </w:r>
    </w:p>
    <w:p w14:paraId="0641D93A" w14:textId="77777777" w:rsidR="002845BA" w:rsidRDefault="002845BA" w:rsidP="002845BA">
      <w:pPr>
        <w:widowControl w:val="0"/>
        <w:tabs>
          <w:tab w:val="left" w:pos="1134"/>
        </w:tabs>
        <w:ind w:firstLine="567"/>
        <w:jc w:val="both"/>
        <w:rPr>
          <w:rFonts w:ascii="GHEA Grapalat" w:hAnsi="GHEA Grapalat" w:cs="Sylfaen"/>
        </w:rPr>
      </w:pPr>
    </w:p>
    <w:p w14:paraId="27374529" w14:textId="77777777" w:rsidR="00174C94" w:rsidRDefault="00174C94" w:rsidP="002845BA">
      <w:pPr>
        <w:widowControl w:val="0"/>
        <w:tabs>
          <w:tab w:val="left" w:pos="1134"/>
        </w:tabs>
        <w:ind w:firstLine="567"/>
        <w:jc w:val="both"/>
        <w:rPr>
          <w:rFonts w:ascii="GHEA Grapalat" w:hAnsi="GHEA Grapalat" w:cs="Sylfaen"/>
        </w:rPr>
      </w:pPr>
      <w:r>
        <w:rPr>
          <w:rFonts w:ascii="GHEA Grapalat" w:hAnsi="GHEA Grapalat"/>
        </w:rPr>
        <w:t>7.5 Руководитель заказчика</w:t>
      </w:r>
      <w:r w:rsidR="00393241">
        <w:rPr>
          <w:rFonts w:ascii="GHEA Grapalat" w:hAnsi="GHEA Grapalat"/>
        </w:rPr>
        <w:t xml:space="preserve"> в письменной форме</w:t>
      </w:r>
      <w:r>
        <w:rPr>
          <w:rFonts w:ascii="GHEA Grapalat" w:hAnsi="GHEA Grapalat"/>
        </w:rPr>
        <w:t xml:space="preserve"> представляет требование о </w:t>
      </w:r>
      <w:r>
        <w:rPr>
          <w:rFonts w:ascii="GHEA Grapalat" w:hAnsi="GHEA Grapalat"/>
        </w:rPr>
        <w:lastRenderedPageBreak/>
        <w:t xml:space="preserve">выплате обеспечения заявки банку, а в случае обеспечения, представленного в виде наличных денег, </w:t>
      </w:r>
      <w:r w:rsidR="00393241">
        <w:rPr>
          <w:rFonts w:ascii="GHEA Grapalat" w:hAnsi="GHEA Grapalat"/>
        </w:rPr>
        <w:t>Министерству Финансов РА</w:t>
      </w:r>
      <w:r w:rsidR="00393241" w:rsidRPr="009F7FAF">
        <w:rPr>
          <w:rFonts w:ascii="GHEA Grapalat" w:hAnsi="GHEA Grapalat"/>
        </w:rPr>
        <w:t xml:space="preserve"> </w:t>
      </w:r>
      <w:r>
        <w:rPr>
          <w:rFonts w:ascii="GHEA Grapalat" w:hAnsi="GHEA Grapalat"/>
        </w:rPr>
        <w:t xml:space="preserve">в течение </w:t>
      </w:r>
      <w:r w:rsidR="00393241">
        <w:rPr>
          <w:rFonts w:ascii="GHEA Grapalat" w:hAnsi="GHEA Grapalat"/>
        </w:rPr>
        <w:t xml:space="preserve">пяти </w:t>
      </w:r>
      <w:r>
        <w:rPr>
          <w:rFonts w:ascii="GHEA Grapalat" w:hAnsi="GHEA Grapalat"/>
        </w:rPr>
        <w:t xml:space="preserve">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заявки. Если требование о выплате обеспечения отклоняется банком</w:t>
      </w:r>
      <w:r w:rsidR="00CA7343">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Pr>
          <w:rFonts w:ascii="GHEA Grapalat" w:hAnsi="GHEA Grapalat"/>
        </w:rPr>
        <w:t xml:space="preserve">письменно </w:t>
      </w:r>
      <w:r>
        <w:rPr>
          <w:rFonts w:ascii="GHEA Grapalat" w:hAnsi="GHEA Grapalat"/>
        </w:rPr>
        <w:t>в течение двух рабочих дней после получения отказа.</w:t>
      </w:r>
    </w:p>
    <w:p w14:paraId="0E650D7D" w14:textId="77777777" w:rsidR="00A225E0" w:rsidRPr="00996C18" w:rsidRDefault="00A225E0" w:rsidP="00A225E0">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5C334D9" w14:textId="77777777" w:rsidR="00A225E0" w:rsidRDefault="00A225E0" w:rsidP="00B46D58">
      <w:pPr>
        <w:rPr>
          <w:rFonts w:ascii="GHEA Grapalat" w:hAnsi="GHEA Grapalat" w:cs="Sylfaen"/>
        </w:rPr>
      </w:pPr>
    </w:p>
    <w:p w14:paraId="3CCF4AC4"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7740430" w14:textId="77777777"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proofErr w:type="spellStart"/>
      <w:r w:rsidR="00A9098A" w:rsidRPr="00AD29CE">
        <w:rPr>
          <w:rFonts w:ascii="GHEA Grapalat" w:hAnsi="GHEA Grapalat"/>
          <w:sz w:val="24"/>
          <w:szCs w:val="24"/>
        </w:rPr>
        <w:t>ый</w:t>
      </w:r>
      <w:proofErr w:type="spellEnd"/>
      <w:r w:rsidR="00A9098A" w:rsidRPr="00AD29CE">
        <w:rPr>
          <w:rFonts w:ascii="GHEA Grapalat" w:hAnsi="GHEA Grapalat"/>
          <w:sz w:val="24"/>
          <w:szCs w:val="24"/>
        </w:rPr>
        <w:t xml:space="preserve">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8D18E1D"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A45BEEF"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0BAACD8"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85A20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5A5ABE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5FC18494"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E0807AC"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51B0629"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8C820F8"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A5AE45"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F1B87A6"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7"/>
        <w:t>9</w:t>
      </w:r>
      <w:r w:rsidR="00A01157">
        <w:rPr>
          <w:rFonts w:ascii="GHEA Grapalat" w:hAnsi="GHEA Grapalat"/>
          <w:i w:val="0"/>
          <w:sz w:val="24"/>
          <w:szCs w:val="24"/>
        </w:rPr>
        <w:t>.</w:t>
      </w:r>
    </w:p>
    <w:p w14:paraId="6E2FCB6F"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A9C634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C9866E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DB00E1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619A3B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A938C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Pr="009044F1">
        <w:rPr>
          <w:rFonts w:ascii="GHEA Grapalat" w:hAnsi="GHEA Grapalat"/>
          <w:sz w:val="24"/>
          <w:szCs w:val="24"/>
        </w:rPr>
        <w:lastRenderedPageBreak/>
        <w:t>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6F51493"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32307CB"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1EEE006"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4150186"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4E8462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DD71F4E"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w:t>
      </w:r>
      <w:r w:rsidR="00E46770" w:rsidRPr="00B6749E">
        <w:rPr>
          <w:rFonts w:ascii="GHEA Grapalat" w:hAnsi="GHEA Grapalat"/>
          <w:sz w:val="24"/>
          <w:szCs w:val="24"/>
        </w:rPr>
        <w:lastRenderedPageBreak/>
        <w:t>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0D8B98C"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6552EAE7"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90A7EDA"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2B1505A"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6480C2"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w:t>
      </w:r>
      <w:r w:rsidR="00BD06DB" w:rsidRPr="00AA7DF7">
        <w:rPr>
          <w:rFonts w:ascii="GHEA Grapalat" w:hAnsi="GHEA Grapalat"/>
        </w:rPr>
        <w:lastRenderedPageBreak/>
        <w:t xml:space="preserve">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75AC7A2D"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74D7F92B"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C7EEB52"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C1676A4"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4D240D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10ECBC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FAC704E"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55D201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A54F06"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0D58142"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8"/>
        <w:t>10</w:t>
      </w:r>
      <w:r w:rsidRPr="009044F1">
        <w:rPr>
          <w:rFonts w:ascii="GHEA Grapalat" w:hAnsi="GHEA Grapalat"/>
          <w:sz w:val="24"/>
          <w:szCs w:val="24"/>
        </w:rPr>
        <w:t xml:space="preserve">. </w:t>
      </w:r>
    </w:p>
    <w:p w14:paraId="39CC7FEB"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75542406"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7F6E939"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65E110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31C0849A"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1ABC4DD"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5AC1F9C"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7458EE4"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7287BE55"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C9DA63B"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6FF203E"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2484B933"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12C1A8B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A72C130"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F6A0B35"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723CAFA4"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1D2B1A0C"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w:t>
      </w:r>
      <w:r w:rsidR="000313A6" w:rsidRPr="009044F1">
        <w:rPr>
          <w:rFonts w:ascii="GHEA Grapalat" w:hAnsi="GHEA Grapalat"/>
        </w:rPr>
        <w:lastRenderedPageBreak/>
        <w:t>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992EE64"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34D0365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32C264EE"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w:t>
      </w:r>
      <w:proofErr w:type="gramStart"/>
      <w:r w:rsidR="007C56B2" w:rsidRPr="00681C1F">
        <w:rPr>
          <w:rFonts w:ascii="GHEA Grapalat" w:hAnsi="GHEA Grapalat"/>
          <w:color w:val="000000" w:themeColor="text1"/>
        </w:rPr>
        <w:t>а(</w:t>
      </w:r>
      <w:proofErr w:type="gramEnd"/>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66A6BB73"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25722570" w14:textId="77777777" w:rsidR="00E271A0" w:rsidRDefault="00384973">
      <w:pPr>
        <w:rPr>
          <w:rFonts w:ascii="GHEA Grapalat" w:hAnsi="GHEA Grapalat" w:cs="Sylfaen"/>
        </w:rPr>
      </w:pPr>
      <w:r>
        <w:rPr>
          <w:rFonts w:ascii="GHEA Grapalat" w:hAnsi="GHEA Grapalat" w:cs="Sylfaen"/>
        </w:rPr>
        <w:t>-----------------------------------------------</w:t>
      </w:r>
    </w:p>
    <w:p w14:paraId="2712FA6D" w14:textId="77777777"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E1DFF0B"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w:t>
      </w:r>
      <w:proofErr w:type="spellStart"/>
      <w:r w:rsidRPr="00AA15C4">
        <w:rPr>
          <w:rFonts w:ascii="GHEA Grapalat" w:hAnsi="GHEA Grapalat"/>
          <w:i/>
          <w:sz w:val="16"/>
          <w:szCs w:val="16"/>
        </w:rPr>
        <w:t>двадцатипятикратный</w:t>
      </w:r>
      <w:proofErr w:type="spellEnd"/>
      <w:r w:rsidRPr="00AA15C4">
        <w:rPr>
          <w:rFonts w:ascii="GHEA Grapalat" w:hAnsi="GHEA Grapalat"/>
          <w:i/>
          <w:sz w:val="16"/>
          <w:szCs w:val="16"/>
        </w:rPr>
        <w:t xml:space="preserve"> размер базовой единицы закупок и не предусмотрена предоплата, </w:t>
      </w:r>
    </w:p>
    <w:p w14:paraId="7FCDFB7F"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1C362150" w14:textId="77777777" w:rsidR="0085658A" w:rsidRDefault="0085658A">
      <w:pPr>
        <w:rPr>
          <w:rFonts w:ascii="GHEA Grapalat" w:hAnsi="GHEA Grapalat"/>
        </w:rPr>
      </w:pPr>
    </w:p>
    <w:p w14:paraId="63A8BC5F" w14:textId="77777777" w:rsidR="0085658A" w:rsidRDefault="0085658A">
      <w:pPr>
        <w:rPr>
          <w:rFonts w:ascii="GHEA Grapalat" w:hAnsi="GHEA Grapalat"/>
        </w:rPr>
      </w:pPr>
    </w:p>
    <w:p w14:paraId="5B4F7F32"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13CF9694"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w:t>
      </w:r>
      <w:r w:rsidR="004C098F">
        <w:rPr>
          <w:rFonts w:ascii="GHEA Grapalat" w:hAnsi="GHEA Grapalat"/>
        </w:rPr>
        <w:lastRenderedPageBreak/>
        <w:t xml:space="preserve">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DD0777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6183156C"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7CD9B53C" w14:textId="77777777" w:rsidR="00055FCF" w:rsidRDefault="00055FCF">
      <w:pPr>
        <w:rPr>
          <w:rFonts w:ascii="GHEA Grapalat" w:hAnsi="GHEA Grapalat"/>
        </w:rPr>
      </w:pPr>
      <w:r>
        <w:rPr>
          <w:rFonts w:ascii="GHEA Grapalat" w:hAnsi="GHEA Grapalat"/>
        </w:rPr>
        <w:t>--------------------------</w:t>
      </w:r>
    </w:p>
    <w:p w14:paraId="470AB94E"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0173BE94"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-не превышает </w:t>
      </w:r>
      <w:proofErr w:type="spellStart"/>
      <w:r w:rsidRPr="009F031B">
        <w:rPr>
          <w:rFonts w:ascii="GHEA Grapalat" w:hAnsi="GHEA Grapalat"/>
          <w:i/>
        </w:rPr>
        <w:t>двадцатипятикратный</w:t>
      </w:r>
      <w:proofErr w:type="spellEnd"/>
      <w:r w:rsidRPr="009F031B">
        <w:rPr>
          <w:rFonts w:ascii="GHEA Grapalat" w:hAnsi="GHEA Grapalat"/>
          <w:i/>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5062F40E"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 xml:space="preserve">размер базовой единицы закупок, но более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или менее </w:t>
      </w:r>
      <w:proofErr w:type="spellStart"/>
      <w:r w:rsidRPr="009F031B">
        <w:rPr>
          <w:rFonts w:ascii="GHEA Grapalat" w:hAnsi="GHEA Grapalat"/>
          <w:i/>
        </w:rPr>
        <w:t>двадцатипятикратного</w:t>
      </w:r>
      <w:proofErr w:type="spellEnd"/>
      <w:r w:rsidRPr="009F031B">
        <w:rPr>
          <w:rFonts w:ascii="GHEA Grapalat" w:hAnsi="GHEA Grapalat"/>
          <w:i/>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F399114"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E7FA9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628F8EC5" w14:textId="77777777" w:rsidR="00816D27" w:rsidRDefault="00816D27">
      <w:pPr>
        <w:rPr>
          <w:rFonts w:ascii="GHEA Grapalat" w:hAnsi="GHEA Grapalat" w:cs="Sylfaen"/>
        </w:rPr>
      </w:pPr>
      <w:r>
        <w:rPr>
          <w:rFonts w:ascii="GHEA Grapalat" w:hAnsi="GHEA Grapalat" w:cs="Sylfaen"/>
        </w:rPr>
        <w:br w:type="page"/>
      </w:r>
    </w:p>
    <w:p w14:paraId="38650F8E"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9"/>
        <w:t>11</w:t>
      </w:r>
    </w:p>
    <w:p w14:paraId="18129B52"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1CDD5F60"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73A09D65"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10"/>
        <w:t>12</w:t>
      </w:r>
      <w:r w:rsidR="00375E5E" w:rsidRPr="00853D2D">
        <w:rPr>
          <w:rFonts w:ascii="GHEA Grapalat" w:hAnsi="GHEA Grapalat"/>
        </w:rPr>
        <w:t>.</w:t>
      </w:r>
    </w:p>
    <w:p w14:paraId="73C31C61"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1F24BCA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w:t>
      </w:r>
      <w:r w:rsidR="00030D40" w:rsidRPr="009044F1">
        <w:rPr>
          <w:rFonts w:ascii="GHEA Grapalat" w:hAnsi="GHEA Grapalat"/>
        </w:rPr>
        <w:lastRenderedPageBreak/>
        <w:t xml:space="preserve">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F657561"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25504F8"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22AC8C2A"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5089FA9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5ED901" w14:textId="77777777" w:rsidR="002807DD" w:rsidRDefault="002807DD" w:rsidP="002807DD">
      <w:pPr>
        <w:rPr>
          <w:rFonts w:ascii="GHEA Grapalat" w:hAnsi="GHEA Grapalat"/>
          <w:b/>
        </w:rPr>
      </w:pPr>
      <w:r>
        <w:rPr>
          <w:rFonts w:ascii="GHEA Grapalat" w:hAnsi="GHEA Grapalat"/>
          <w:b/>
        </w:rPr>
        <w:t xml:space="preserve">                         </w:t>
      </w:r>
    </w:p>
    <w:p w14:paraId="49B7E204"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14:paraId="2E668773"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proofErr w:type="gramStart"/>
      <w:r w:rsidR="003333FB" w:rsidRPr="00F2342B">
        <w:rPr>
          <w:rFonts w:ascii="GHEA Grapalat" w:hAnsi="GHEA Grapalat"/>
        </w:rPr>
        <w:t>;</w:t>
      </w:r>
      <w:r w:rsidR="00004B08" w:rsidRPr="00F2342B">
        <w:rPr>
          <w:rFonts w:ascii="GHEA Grapalat" w:hAnsi="GHEA Grapalat"/>
        </w:rPr>
        <w:t>:</w:t>
      </w:r>
      <w:proofErr w:type="gramEnd"/>
    </w:p>
    <w:p w14:paraId="2E671202"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432A984A"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4212640"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16C53726" w14:textId="77777777" w:rsidR="00DA751A" w:rsidRDefault="00DA751A" w:rsidP="002807DD">
      <w:pPr>
        <w:rPr>
          <w:rFonts w:ascii="GHEA Grapalat" w:hAnsi="GHEA Grapalat"/>
          <w:b/>
        </w:rPr>
      </w:pPr>
    </w:p>
    <w:p w14:paraId="26E174BD"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2483886" w14:textId="77777777" w:rsidR="002807DD" w:rsidRPr="009044F1" w:rsidRDefault="002807DD" w:rsidP="002807DD">
      <w:pPr>
        <w:rPr>
          <w:rFonts w:ascii="GHEA Grapalat" w:hAnsi="GHEA Grapalat" w:cs="Arial"/>
          <w:b/>
        </w:rPr>
      </w:pPr>
    </w:p>
    <w:p w14:paraId="17AD398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B85E45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A968D3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1"/>
        <w:t>13</w:t>
      </w:r>
      <w:r w:rsidRPr="009044F1">
        <w:rPr>
          <w:rFonts w:ascii="GHEA Grapalat" w:hAnsi="GHEA Grapalat"/>
        </w:rPr>
        <w:t>.</w:t>
      </w:r>
    </w:p>
    <w:p w14:paraId="4CB4511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C98D972"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EDAB35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71E2083"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9D2259F"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2DFA0B0C"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C868D5E"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0EA505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38185FB0"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A1BAD1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2CD367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5AF093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7003262"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D999911"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891F540"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27A4416"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792BD7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37A2310"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FA0118D"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lastRenderedPageBreak/>
        <w:t>инициативе пришел к выводу о необходимости рассмотрения дела в судебном заседании</w:t>
      </w:r>
      <w:r>
        <w:rPr>
          <w:rFonts w:ascii="GHEA Grapalat" w:hAnsi="GHEA Grapalat"/>
        </w:rPr>
        <w:t xml:space="preserve">. </w:t>
      </w:r>
    </w:p>
    <w:p w14:paraId="2ACE2810"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1E3BF7C"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935D16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0B083EB"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EC173C3"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E82CBD2"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AD1FD4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14EFA2D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847F4B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B84EB8D"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54D417D"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FD613E6" w14:textId="77777777" w:rsidR="00167353" w:rsidRPr="009044F1" w:rsidRDefault="00167353" w:rsidP="00167353">
      <w:pPr>
        <w:widowControl w:val="0"/>
        <w:spacing w:after="160"/>
        <w:jc w:val="both"/>
        <w:rPr>
          <w:rFonts w:ascii="GHEA Grapalat" w:hAnsi="GHEA Grapalat" w:cs="Sylfaen"/>
          <w:b/>
        </w:rPr>
      </w:pPr>
    </w:p>
    <w:p w14:paraId="52C6674C" w14:textId="77777777" w:rsidR="004373E3" w:rsidRDefault="004373E3" w:rsidP="00B46D58">
      <w:pPr>
        <w:rPr>
          <w:rFonts w:ascii="GHEA Grapalat" w:hAnsi="GHEA Grapalat"/>
          <w:b/>
        </w:rPr>
      </w:pPr>
    </w:p>
    <w:p w14:paraId="2075BB7C" w14:textId="77777777" w:rsidR="00503980" w:rsidRDefault="00503980">
      <w:pPr>
        <w:rPr>
          <w:rFonts w:ascii="GHEA Grapalat" w:hAnsi="GHEA Grapalat"/>
          <w:b/>
        </w:rPr>
      </w:pPr>
      <w:r>
        <w:rPr>
          <w:rFonts w:ascii="GHEA Grapalat" w:hAnsi="GHEA Grapalat"/>
          <w:b/>
        </w:rPr>
        <w:br w:type="page"/>
      </w:r>
    </w:p>
    <w:p w14:paraId="5FA63499"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63CC666" w14:textId="77777777" w:rsidR="008842CE" w:rsidRPr="00374F4A" w:rsidRDefault="008842CE" w:rsidP="00B46D58">
      <w:pPr>
        <w:widowControl w:val="0"/>
        <w:spacing w:after="160"/>
        <w:jc w:val="center"/>
        <w:rPr>
          <w:rFonts w:ascii="GHEA Grapalat" w:hAnsi="GHEA Grapalat"/>
          <w:b/>
        </w:rPr>
      </w:pPr>
    </w:p>
    <w:p w14:paraId="6493F159"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1A9EC950" w14:textId="77777777" w:rsidR="00096865" w:rsidRPr="009044F1" w:rsidRDefault="00096865" w:rsidP="00B46D58">
      <w:pPr>
        <w:widowControl w:val="0"/>
        <w:spacing w:after="160"/>
        <w:jc w:val="center"/>
        <w:rPr>
          <w:rFonts w:ascii="GHEA Grapalat" w:hAnsi="GHEA Grapalat"/>
        </w:rPr>
      </w:pPr>
    </w:p>
    <w:p w14:paraId="589DBDB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68392B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0A00E4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751BD6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5DBBDA9" w14:textId="77777777" w:rsidR="00140A36" w:rsidRDefault="00140A36" w:rsidP="00B46D58">
      <w:pPr>
        <w:widowControl w:val="0"/>
        <w:spacing w:after="160"/>
        <w:jc w:val="center"/>
        <w:rPr>
          <w:rFonts w:ascii="GHEA Grapalat" w:hAnsi="GHEA Grapalat"/>
          <w:b/>
        </w:rPr>
      </w:pPr>
    </w:p>
    <w:p w14:paraId="7A07BA6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5881D74"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1DE98A0"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391EF6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09AA5AD"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7D2B48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2"/>
        <w:t>14</w:t>
      </w:r>
    </w:p>
    <w:p w14:paraId="3964F20B"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3"/>
        <w:t>15</w:t>
      </w:r>
    </w:p>
    <w:p w14:paraId="70A656A7"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8572986" w14:textId="77777777" w:rsidR="00E52441" w:rsidRPr="00925DE0" w:rsidRDefault="00E52441" w:rsidP="00E24455">
      <w:pPr>
        <w:widowControl w:val="0"/>
        <w:spacing w:after="160" w:line="360" w:lineRule="auto"/>
        <w:jc w:val="center"/>
        <w:rPr>
          <w:rFonts w:ascii="GHEA Grapalat" w:hAnsi="GHEA Grapalat"/>
          <w:b/>
        </w:rPr>
      </w:pPr>
    </w:p>
    <w:p w14:paraId="02E0C00B"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334089E"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7E3B45BA"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2EEE77A"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2330FB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5BEE6B2B"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4923759"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58622C4B"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94A26B7"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CBC22C8"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188F2681"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46C4E028" w14:textId="77777777" w:rsidR="009C1687" w:rsidRDefault="009C1687">
      <w:pPr>
        <w:rPr>
          <w:rFonts w:ascii="GHEA Grapalat" w:hAnsi="GHEA Grapalat"/>
          <w:b/>
        </w:rPr>
      </w:pPr>
    </w:p>
    <w:p w14:paraId="09D82857" w14:textId="77777777" w:rsidR="00107A05" w:rsidRDefault="00107A05">
      <w:pPr>
        <w:rPr>
          <w:rFonts w:ascii="GHEA Grapalat" w:hAnsi="GHEA Grapalat"/>
          <w:b/>
        </w:rPr>
      </w:pPr>
      <w:r>
        <w:rPr>
          <w:rFonts w:ascii="GHEA Grapalat" w:hAnsi="GHEA Grapalat"/>
          <w:b/>
        </w:rPr>
        <w:br w:type="page"/>
      </w:r>
    </w:p>
    <w:p w14:paraId="449041D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D3B6DDC" w14:textId="7777777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w:t>
      </w:r>
      <w:proofErr w:type="spellStart"/>
      <w:r w:rsidRPr="00374F4A">
        <w:rPr>
          <w:rFonts w:ascii="GHEA Grapalat" w:hAnsi="GHEA Grapalat"/>
          <w:b/>
          <w:sz w:val="24"/>
          <w:szCs w:val="24"/>
        </w:rPr>
        <w:t>BM</w:t>
      </w:r>
      <w:r w:rsidR="003E6EFE">
        <w:rPr>
          <w:rFonts w:ascii="GHEA Grapalat" w:hAnsi="GHEA Grapalat"/>
          <w:b/>
          <w:sz w:val="24"/>
          <w:szCs w:val="24"/>
        </w:rPr>
        <w:t>TsDzB</w:t>
      </w:r>
      <w:proofErr w:type="spellEnd"/>
      <w:r w:rsidR="00B666FB">
        <w:rPr>
          <w:rStyle w:val="af6"/>
          <w:rFonts w:ascii="GHEA Grapalat" w:hAnsi="GHEA Grapalat"/>
          <w:b/>
          <w:sz w:val="24"/>
          <w:szCs w:val="24"/>
        </w:rPr>
        <w:footnoteReference w:customMarkFollows="1" w:id="14"/>
        <w:t>*</w:t>
      </w:r>
      <w:r w:rsidRPr="00374F4A">
        <w:rPr>
          <w:rFonts w:ascii="GHEA Grapalat" w:hAnsi="GHEA Grapalat"/>
          <w:b/>
          <w:sz w:val="24"/>
          <w:szCs w:val="24"/>
        </w:rPr>
        <w:t>---/---</w:t>
      </w:r>
      <w:r w:rsidR="006132ED">
        <w:rPr>
          <w:rFonts w:ascii="GHEA Grapalat" w:hAnsi="GHEA Grapalat"/>
          <w:sz w:val="24"/>
          <w:szCs w:val="24"/>
        </w:rPr>
        <w:t>"</w:t>
      </w:r>
    </w:p>
    <w:p w14:paraId="1BF28211" w14:textId="77777777" w:rsidR="00B2572B" w:rsidRDefault="00B2572B" w:rsidP="00B46D58">
      <w:pPr>
        <w:widowControl w:val="0"/>
        <w:spacing w:after="120"/>
        <w:jc w:val="center"/>
        <w:rPr>
          <w:rFonts w:ascii="GHEA Grapalat" w:hAnsi="GHEA Grapalat" w:cs="Sylfaen"/>
          <w:b/>
        </w:rPr>
      </w:pPr>
    </w:p>
    <w:p w14:paraId="41748471" w14:textId="77777777" w:rsidR="00D87B1D" w:rsidRPr="00374F4A" w:rsidRDefault="00D87B1D" w:rsidP="00B46D58">
      <w:pPr>
        <w:widowControl w:val="0"/>
        <w:spacing w:after="120"/>
        <w:jc w:val="center"/>
        <w:rPr>
          <w:rFonts w:ascii="GHEA Grapalat" w:hAnsi="GHEA Grapalat" w:cs="Sylfaen"/>
          <w:b/>
        </w:rPr>
      </w:pPr>
    </w:p>
    <w:p w14:paraId="2E09BAB8"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64CEC40"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10103110" w14:textId="77777777" w:rsidR="00B2572B" w:rsidRPr="00374F4A" w:rsidRDefault="00B2572B" w:rsidP="00B46D58">
      <w:pPr>
        <w:widowControl w:val="0"/>
        <w:spacing w:after="120"/>
        <w:jc w:val="center"/>
        <w:rPr>
          <w:rFonts w:ascii="GHEA Grapalat" w:hAnsi="GHEA Grapalat"/>
        </w:rPr>
      </w:pPr>
    </w:p>
    <w:p w14:paraId="5836F62C"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F8EDB23"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679AFCC"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559F60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7407157"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2563FA">
        <w:rPr>
          <w:rFonts w:ascii="GHEA Grapalat" w:hAnsi="GHEA Grapalat"/>
        </w:rPr>
        <w:t>ՀՀԿՈՏ-ՆՈՐ ԱՐՏԱՄԵՏ-ՄԴ-ԳՀԾՁԲ-23/17</w:t>
      </w:r>
      <w:r w:rsidR="006132ED">
        <w:rPr>
          <w:rFonts w:ascii="GHEA Grapalat" w:hAnsi="GHEA Grapalat"/>
        </w:rPr>
        <w:t>"</w:t>
      </w:r>
    </w:p>
    <w:p w14:paraId="1E48E7C1"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EFA616"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DC38511"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0D4A661"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8FFC2D6"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6E25F4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56E61AA" w14:textId="77777777" w:rsidR="000612B9" w:rsidRDefault="000612B9" w:rsidP="00B46D58">
      <w:pPr>
        <w:jc w:val="both"/>
        <w:rPr>
          <w:rFonts w:ascii="GHEA Grapalat" w:hAnsi="GHEA Grapalat"/>
        </w:rPr>
      </w:pPr>
    </w:p>
    <w:p w14:paraId="56A59132"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8C00E3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AEE5920" w14:textId="77777777" w:rsidR="000612B9" w:rsidRDefault="000612B9" w:rsidP="00B46D58">
      <w:pPr>
        <w:jc w:val="both"/>
        <w:rPr>
          <w:rFonts w:ascii="GHEA Grapalat" w:hAnsi="GHEA Grapalat"/>
        </w:rPr>
      </w:pPr>
    </w:p>
    <w:p w14:paraId="54DE1836"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753A58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F0345E7" w14:textId="77777777" w:rsidR="00B138F3" w:rsidRDefault="00B138F3" w:rsidP="00B46D58">
      <w:pPr>
        <w:jc w:val="both"/>
        <w:rPr>
          <w:rFonts w:ascii="GHEA Grapalat" w:hAnsi="GHEA Grapalat"/>
        </w:rPr>
      </w:pPr>
    </w:p>
    <w:p w14:paraId="0B9D786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321A85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D43FB08" w14:textId="77777777" w:rsidR="00B138F3" w:rsidRDefault="00B138F3" w:rsidP="00F96993">
      <w:pPr>
        <w:jc w:val="both"/>
        <w:rPr>
          <w:rFonts w:ascii="GHEA Grapalat" w:hAnsi="GHEA Grapalat"/>
        </w:rPr>
      </w:pPr>
    </w:p>
    <w:p w14:paraId="24022B3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23F9CA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D690F00" w14:textId="77777777" w:rsidR="00B16483" w:rsidRDefault="00B16483" w:rsidP="00F96993">
      <w:pPr>
        <w:jc w:val="both"/>
        <w:rPr>
          <w:rFonts w:ascii="GHEA Grapalat" w:hAnsi="GHEA Grapalat"/>
          <w:sz w:val="18"/>
          <w:szCs w:val="18"/>
        </w:rPr>
      </w:pPr>
    </w:p>
    <w:p w14:paraId="22716186"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2B7191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754A3ECD" w14:textId="77777777" w:rsidR="00B16483" w:rsidRPr="00D3436F" w:rsidRDefault="00B16483" w:rsidP="00B16483">
      <w:pPr>
        <w:tabs>
          <w:tab w:val="left" w:pos="7371"/>
        </w:tabs>
        <w:spacing w:after="160"/>
        <w:ind w:left="3544" w:firstLine="3"/>
        <w:jc w:val="both"/>
        <w:rPr>
          <w:rFonts w:ascii="GHEA Grapalat" w:hAnsi="GHEA Grapalat"/>
          <w:sz w:val="16"/>
        </w:rPr>
      </w:pPr>
    </w:p>
    <w:p w14:paraId="3C582832" w14:textId="77777777" w:rsidR="00B0401C" w:rsidRDefault="00B0401C" w:rsidP="00B46D58">
      <w:pPr>
        <w:widowControl w:val="0"/>
        <w:jc w:val="both"/>
        <w:rPr>
          <w:rFonts w:ascii="GHEA Grapalat" w:hAnsi="GHEA Grapalat"/>
        </w:rPr>
      </w:pPr>
    </w:p>
    <w:p w14:paraId="1D0AEB65" w14:textId="77777777" w:rsidR="00B0401C" w:rsidRDefault="00B0401C" w:rsidP="00B46D58">
      <w:pPr>
        <w:widowControl w:val="0"/>
        <w:jc w:val="both"/>
        <w:rPr>
          <w:rFonts w:ascii="GHEA Grapalat" w:hAnsi="GHEA Grapalat"/>
        </w:rPr>
      </w:pPr>
    </w:p>
    <w:p w14:paraId="46F54461" w14:textId="77777777" w:rsidR="00B0401C" w:rsidRDefault="00B0401C" w:rsidP="00B46D58">
      <w:pPr>
        <w:widowControl w:val="0"/>
        <w:jc w:val="both"/>
        <w:rPr>
          <w:rFonts w:ascii="GHEA Grapalat" w:hAnsi="GHEA Grapalat"/>
        </w:rPr>
      </w:pPr>
    </w:p>
    <w:p w14:paraId="4A4D0A0A" w14:textId="77777777" w:rsidR="00B0401C" w:rsidRDefault="00B0401C" w:rsidP="00B46D58">
      <w:pPr>
        <w:widowControl w:val="0"/>
        <w:jc w:val="both"/>
        <w:rPr>
          <w:rFonts w:ascii="GHEA Grapalat" w:hAnsi="GHEA Grapalat"/>
        </w:rPr>
      </w:pPr>
    </w:p>
    <w:p w14:paraId="08870272"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14:paraId="3E75769A"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B53CBB6" w14:textId="77777777" w:rsidR="00D87B1D" w:rsidRDefault="00D87B1D" w:rsidP="00B46D58">
      <w:pPr>
        <w:widowControl w:val="0"/>
        <w:spacing w:after="120"/>
        <w:ind w:left="2835"/>
        <w:jc w:val="both"/>
        <w:rPr>
          <w:rFonts w:ascii="GHEA Grapalat" w:hAnsi="GHEA Grapalat"/>
          <w:sz w:val="16"/>
        </w:rPr>
      </w:pPr>
    </w:p>
    <w:p w14:paraId="18BACFD3"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1C388CC"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5563EE52" w14:textId="77777777" w:rsidR="00833D4F" w:rsidRPr="001E7AA5" w:rsidRDefault="00833D4F" w:rsidP="00833D4F">
      <w:pPr>
        <w:rPr>
          <w:rFonts w:ascii="GHEA Grapalat" w:hAnsi="GHEA Grapalat"/>
          <w:i/>
          <w:sz w:val="16"/>
          <w:vertAlign w:val="superscript"/>
          <w:lang w:val="es-ES"/>
        </w:rPr>
      </w:pPr>
    </w:p>
    <w:p w14:paraId="75BAB56C" w14:textId="77777777"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 xml:space="preserve">"--- </w:t>
      </w:r>
      <w:proofErr w:type="spellStart"/>
      <w:r w:rsidRPr="001E7AA5">
        <w:rPr>
          <w:rFonts w:ascii="GHEA Grapalat" w:hAnsi="GHEA Grapalat"/>
        </w:rPr>
        <w:t>BMTsDzB</w:t>
      </w:r>
      <w:proofErr w:type="spellEnd"/>
      <w:r w:rsidRPr="001E7AA5">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16CEF72F"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1CED7ECC"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14:paraId="5E261ED7" w14:textId="77777777"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 xml:space="preserve">под кодом "--- </w:t>
      </w:r>
      <w:proofErr w:type="spellStart"/>
      <w:r w:rsidR="006B3E56" w:rsidRPr="006F3CBD">
        <w:rPr>
          <w:rFonts w:ascii="GHEA Grapalat" w:hAnsi="GHEA Grapalat"/>
        </w:rPr>
        <w:t>BM</w:t>
      </w:r>
      <w:r w:rsidR="003E6EFE" w:rsidRPr="006F3CBD">
        <w:rPr>
          <w:rFonts w:ascii="GHEA Grapalat" w:hAnsi="GHEA Grapalat"/>
        </w:rPr>
        <w:t>TsDzB</w:t>
      </w:r>
      <w:proofErr w:type="spellEnd"/>
      <w:r w:rsidR="006B3E56" w:rsidRPr="006F3CBD">
        <w:rPr>
          <w:rFonts w:ascii="GHEA Grapalat" w:hAnsi="GHEA Grapalat"/>
        </w:rPr>
        <w:t xml:space="preserve"> ---/---"*</w:t>
      </w:r>
    </w:p>
    <w:p w14:paraId="777A09ED"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1FDBB18D"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4A3729CA"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14B13BB"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840D59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A4F91FE"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9A0B2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4F3D59D" w14:textId="77777777" w:rsidR="006B3E56" w:rsidRDefault="006B3E56" w:rsidP="00B46D58">
      <w:pPr>
        <w:widowControl w:val="0"/>
        <w:spacing w:after="160"/>
        <w:jc w:val="both"/>
        <w:rPr>
          <w:ins w:id="3"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56D36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22F921DD"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4A94D009" w14:textId="77777777" w:rsidR="00B0401C" w:rsidDel="007906A2" w:rsidRDefault="00503980" w:rsidP="00B0401C">
      <w:pPr>
        <w:widowControl w:val="0"/>
        <w:tabs>
          <w:tab w:val="left" w:pos="1134"/>
        </w:tabs>
        <w:spacing w:after="160"/>
        <w:jc w:val="both"/>
        <w:rPr>
          <w:del w:id="4"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5"/>
        <w:t>**</w:t>
      </w:r>
      <w:r>
        <w:rPr>
          <w:rFonts w:ascii="GHEA Grapalat" w:hAnsi="GHEA Grapalat"/>
          <w:sz w:val="32"/>
          <w:szCs w:val="32"/>
        </w:rPr>
        <w:t xml:space="preserve"> .</w:t>
      </w:r>
      <w:r w:rsidR="006B3E56" w:rsidRPr="00503980">
        <w:rPr>
          <w:rFonts w:ascii="GHEA Grapalat" w:hAnsi="GHEA Grapalat"/>
          <w:sz w:val="32"/>
          <w:szCs w:val="32"/>
        </w:rPr>
        <w:t xml:space="preserve"> </w:t>
      </w:r>
    </w:p>
    <w:p w14:paraId="49FDBE50" w14:textId="77777777" w:rsidR="006B3E56" w:rsidRPr="00770B03" w:rsidRDefault="006B3E56" w:rsidP="00B46D58">
      <w:pPr>
        <w:tabs>
          <w:tab w:val="left" w:pos="7371"/>
        </w:tabs>
        <w:spacing w:after="160"/>
        <w:ind w:left="3544" w:firstLine="3"/>
        <w:jc w:val="both"/>
        <w:rPr>
          <w:rFonts w:ascii="GHEA Grapalat" w:hAnsi="GHEA Grapalat"/>
          <w:sz w:val="16"/>
        </w:rPr>
      </w:pPr>
    </w:p>
    <w:p w14:paraId="267AE31F" w14:textId="77777777"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367F0DB"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58FDE2B"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B4B04F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8096BEA" w14:textId="77777777" w:rsidR="00652A78" w:rsidRDefault="00123294">
      <w:pPr>
        <w:rPr>
          <w:ins w:id="5" w:author="Inesa Kocharyan" w:date="2021-09-01T14:04:00Z"/>
          <w:rFonts w:ascii="GHEA Grapalat" w:hAnsi="GHEA Grapalat"/>
          <w:b/>
        </w:rPr>
      </w:pPr>
      <w:r>
        <w:rPr>
          <w:rFonts w:ascii="GHEA Grapalat" w:hAnsi="GHEA Grapalat"/>
          <w:b/>
        </w:rPr>
        <w:br w:type="page"/>
      </w:r>
    </w:p>
    <w:p w14:paraId="7C7DCC17"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10B97A1" w14:textId="77777777"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14:paraId="34C4A5F9" w14:textId="77777777"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 xml:space="preserve">под кодом "--- </w:t>
      </w:r>
      <w:proofErr w:type="spellStart"/>
      <w:r w:rsidRPr="00BD3FDD">
        <w:rPr>
          <w:rFonts w:ascii="GHEA Grapalat" w:hAnsi="GHEA Grapalat"/>
          <w:b/>
          <w:i w:val="0"/>
          <w:sz w:val="24"/>
          <w:szCs w:val="24"/>
        </w:rPr>
        <w:t>BMTsDzB</w:t>
      </w:r>
      <w:proofErr w:type="spellEnd"/>
      <w:r w:rsidRPr="00BD3FDD">
        <w:rPr>
          <w:rFonts w:ascii="GHEA Grapalat" w:hAnsi="GHEA Grapalat"/>
          <w:b/>
          <w:i w:val="0"/>
          <w:sz w:val="24"/>
          <w:szCs w:val="24"/>
        </w:rPr>
        <w:t xml:space="preserve"> ---/---"</w:t>
      </w:r>
    </w:p>
    <w:p w14:paraId="77201AEB" w14:textId="77777777" w:rsidR="00123294" w:rsidRDefault="00123294" w:rsidP="00B46D58">
      <w:pPr>
        <w:rPr>
          <w:rFonts w:ascii="GHEA Grapalat" w:hAnsi="GHEA Grapalat"/>
          <w:b/>
        </w:rPr>
      </w:pPr>
    </w:p>
    <w:p w14:paraId="25B5B06E" w14:textId="77777777" w:rsidR="00B048B2" w:rsidRDefault="00B048B2" w:rsidP="00B46D58">
      <w:pPr>
        <w:rPr>
          <w:rFonts w:ascii="GHEA Grapalat" w:hAnsi="GHEA Grapalat"/>
          <w:b/>
        </w:rPr>
      </w:pPr>
    </w:p>
    <w:p w14:paraId="463E425A"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5D846118"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A8DACDC" w14:textId="77777777" w:rsidR="00A9306E" w:rsidRPr="00ED3A13" w:rsidRDefault="00A9306E" w:rsidP="00A9306E">
      <w:pPr>
        <w:ind w:left="360" w:hanging="360"/>
        <w:jc w:val="center"/>
        <w:rPr>
          <w:rFonts w:ascii="GHEA Grapalat" w:eastAsia="GHEA Grapalat" w:hAnsi="GHEA Grapalat" w:cs="GHEA Grapalat"/>
          <w:b/>
        </w:rPr>
      </w:pPr>
    </w:p>
    <w:p w14:paraId="682D5746"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E7A131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134517C3" w14:textId="77777777" w:rsidTr="00F32DDC">
        <w:tc>
          <w:tcPr>
            <w:tcW w:w="2836" w:type="dxa"/>
            <w:shd w:val="clear" w:color="auto" w:fill="D9E2F3"/>
            <w:vAlign w:val="center"/>
          </w:tcPr>
          <w:p w14:paraId="1C3B1A1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264E2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ED84A3" w14:textId="77777777" w:rsidTr="00F32DDC">
        <w:tc>
          <w:tcPr>
            <w:tcW w:w="2836" w:type="dxa"/>
            <w:shd w:val="clear" w:color="auto" w:fill="D9E2F3"/>
            <w:vAlign w:val="center"/>
          </w:tcPr>
          <w:p w14:paraId="5CAD57A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10863E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013CD0" w14:textId="77777777" w:rsidTr="00F32DDC">
        <w:tc>
          <w:tcPr>
            <w:tcW w:w="2836" w:type="dxa"/>
            <w:shd w:val="clear" w:color="auto" w:fill="D9E2F3"/>
            <w:vAlign w:val="center"/>
          </w:tcPr>
          <w:p w14:paraId="6806346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11490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965DC0" w14:textId="77777777" w:rsidTr="00F32DDC">
        <w:tc>
          <w:tcPr>
            <w:tcW w:w="2836" w:type="dxa"/>
            <w:shd w:val="clear" w:color="auto" w:fill="D9E2F3"/>
            <w:vAlign w:val="center"/>
          </w:tcPr>
          <w:p w14:paraId="5386BA1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29E364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47013E" w14:textId="77777777" w:rsidTr="00F32DDC">
        <w:tc>
          <w:tcPr>
            <w:tcW w:w="2836" w:type="dxa"/>
            <w:shd w:val="clear" w:color="auto" w:fill="D9E2F3"/>
            <w:vAlign w:val="center"/>
          </w:tcPr>
          <w:p w14:paraId="35975BB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AA5D0C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443B8E3" w14:textId="77777777" w:rsidTr="00F32DDC">
        <w:tc>
          <w:tcPr>
            <w:tcW w:w="2836" w:type="dxa"/>
            <w:shd w:val="clear" w:color="auto" w:fill="D9E2F3"/>
            <w:vAlign w:val="center"/>
          </w:tcPr>
          <w:p w14:paraId="3D075BA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E54BF82"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299A6E09" w14:textId="77777777" w:rsidTr="00F32DDC">
        <w:tc>
          <w:tcPr>
            <w:tcW w:w="2836" w:type="dxa"/>
            <w:shd w:val="clear" w:color="auto" w:fill="D9E2F3"/>
            <w:vAlign w:val="center"/>
          </w:tcPr>
          <w:p w14:paraId="6518D46C"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49A2C19"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47C168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CDE36DD" w14:textId="77777777" w:rsidTr="00F32DDC">
        <w:tc>
          <w:tcPr>
            <w:tcW w:w="2835" w:type="dxa"/>
            <w:shd w:val="clear" w:color="auto" w:fill="D9E2F3"/>
            <w:vAlign w:val="center"/>
          </w:tcPr>
          <w:p w14:paraId="477908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957EAF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CBA5AE" w14:textId="77777777" w:rsidTr="00F32DDC">
        <w:trPr>
          <w:trHeight w:val="1487"/>
        </w:trPr>
        <w:tc>
          <w:tcPr>
            <w:tcW w:w="2835" w:type="dxa"/>
            <w:shd w:val="clear" w:color="auto" w:fill="D9E2F3"/>
            <w:vAlign w:val="center"/>
          </w:tcPr>
          <w:p w14:paraId="43EB7F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C75C321" w14:textId="77777777" w:rsidR="00A9306E" w:rsidRPr="00FD1EE4" w:rsidRDefault="00A9306E" w:rsidP="00F32DDC">
            <w:pPr>
              <w:spacing w:before="240" w:after="240"/>
              <w:rPr>
                <w:rFonts w:ascii="GHEA Grapalat" w:eastAsia="GHEA Grapalat" w:hAnsi="GHEA Grapalat" w:cs="GHEA Grapalat"/>
              </w:rPr>
            </w:pPr>
          </w:p>
        </w:tc>
      </w:tr>
    </w:tbl>
    <w:p w14:paraId="7B9FABC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17A61AC" w14:textId="77777777" w:rsidTr="00F32DDC">
        <w:tc>
          <w:tcPr>
            <w:tcW w:w="2835" w:type="dxa"/>
            <w:shd w:val="clear" w:color="auto" w:fill="D9E2F3"/>
            <w:vAlign w:val="center"/>
          </w:tcPr>
          <w:p w14:paraId="378DA12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F6CF1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6D8773E" w14:textId="77777777" w:rsidTr="00F32DDC">
        <w:tc>
          <w:tcPr>
            <w:tcW w:w="2835" w:type="dxa"/>
            <w:shd w:val="clear" w:color="auto" w:fill="D9E2F3"/>
            <w:vAlign w:val="center"/>
          </w:tcPr>
          <w:p w14:paraId="6F01BB9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087050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73306" w14:textId="77777777" w:rsidTr="00F32DDC">
        <w:tc>
          <w:tcPr>
            <w:tcW w:w="2835" w:type="dxa"/>
            <w:shd w:val="clear" w:color="auto" w:fill="D9E2F3"/>
            <w:vAlign w:val="center"/>
          </w:tcPr>
          <w:p w14:paraId="79636AF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60BD069" w14:textId="77777777" w:rsidR="00A9306E" w:rsidRPr="00FD1EE4" w:rsidRDefault="00A9306E" w:rsidP="00F32DDC">
            <w:pPr>
              <w:spacing w:before="240" w:after="240"/>
              <w:rPr>
                <w:rFonts w:ascii="GHEA Grapalat" w:eastAsia="GHEA Grapalat" w:hAnsi="GHEA Grapalat" w:cs="GHEA Grapalat"/>
              </w:rPr>
            </w:pPr>
          </w:p>
        </w:tc>
      </w:tr>
    </w:tbl>
    <w:p w14:paraId="4C7D2FCA" w14:textId="77777777" w:rsidR="00A9306E" w:rsidRPr="00FD1EE4" w:rsidRDefault="00A9306E" w:rsidP="00A9306E">
      <w:pPr>
        <w:rPr>
          <w:rFonts w:ascii="GHEA Grapalat" w:eastAsia="GHEA Grapalat" w:hAnsi="GHEA Grapalat" w:cs="GHEA Grapalat"/>
        </w:rPr>
      </w:pPr>
    </w:p>
    <w:p w14:paraId="799F4493"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6E16C6B1"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AD167E9"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5D0F1D1" w14:textId="77777777" w:rsidTr="00F32DDC">
        <w:tc>
          <w:tcPr>
            <w:tcW w:w="2835" w:type="dxa"/>
            <w:shd w:val="clear" w:color="auto" w:fill="D9E2F3"/>
            <w:vAlign w:val="center"/>
          </w:tcPr>
          <w:p w14:paraId="4E8C605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A58A5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EB0CF4" w14:textId="77777777" w:rsidTr="00F32DDC">
        <w:tc>
          <w:tcPr>
            <w:tcW w:w="2835" w:type="dxa"/>
            <w:shd w:val="clear" w:color="auto" w:fill="D9E2F3"/>
            <w:vAlign w:val="center"/>
          </w:tcPr>
          <w:p w14:paraId="2BD9B74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A588B76" w14:textId="77777777" w:rsidR="00A9306E" w:rsidRPr="00FD1EE4" w:rsidRDefault="00A9306E" w:rsidP="00F32DDC">
            <w:pPr>
              <w:spacing w:before="240" w:after="240"/>
              <w:rPr>
                <w:rFonts w:ascii="GHEA Grapalat" w:eastAsia="GHEA Grapalat" w:hAnsi="GHEA Grapalat" w:cs="GHEA Grapalat"/>
              </w:rPr>
            </w:pPr>
          </w:p>
        </w:tc>
      </w:tr>
    </w:tbl>
    <w:p w14:paraId="015CB36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A6A5BC2" w14:textId="77777777" w:rsidTr="00F32DDC">
        <w:tc>
          <w:tcPr>
            <w:tcW w:w="2835" w:type="dxa"/>
            <w:shd w:val="clear" w:color="auto" w:fill="D9E2F3"/>
            <w:vAlign w:val="center"/>
          </w:tcPr>
          <w:p w14:paraId="5C5A2F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AD6B85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FDE1E5" w14:textId="77777777" w:rsidTr="00F32DDC">
        <w:tc>
          <w:tcPr>
            <w:tcW w:w="2835" w:type="dxa"/>
            <w:shd w:val="clear" w:color="auto" w:fill="D9E2F3"/>
            <w:vAlign w:val="center"/>
          </w:tcPr>
          <w:p w14:paraId="0D4F1B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ED4AD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437124" w14:textId="77777777" w:rsidTr="00F32DDC">
        <w:tc>
          <w:tcPr>
            <w:tcW w:w="2835" w:type="dxa"/>
            <w:shd w:val="clear" w:color="auto" w:fill="D9E2F3"/>
            <w:vAlign w:val="center"/>
          </w:tcPr>
          <w:p w14:paraId="39CFE29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73376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82903E" w14:textId="77777777" w:rsidTr="00F32DDC">
        <w:tc>
          <w:tcPr>
            <w:tcW w:w="2835" w:type="dxa"/>
            <w:shd w:val="clear" w:color="auto" w:fill="D9E2F3"/>
            <w:vAlign w:val="center"/>
          </w:tcPr>
          <w:p w14:paraId="125824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A8E8B4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DCEA36" w14:textId="77777777" w:rsidTr="00F32DDC">
        <w:tc>
          <w:tcPr>
            <w:tcW w:w="2835" w:type="dxa"/>
            <w:shd w:val="clear" w:color="auto" w:fill="D9E2F3"/>
            <w:vAlign w:val="center"/>
          </w:tcPr>
          <w:p w14:paraId="10E465C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5205EA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A10458" w14:textId="77777777" w:rsidTr="00F32DDC">
        <w:trPr>
          <w:trHeight w:val="1361"/>
        </w:trPr>
        <w:tc>
          <w:tcPr>
            <w:tcW w:w="2835" w:type="dxa"/>
            <w:shd w:val="clear" w:color="auto" w:fill="D9E2F3"/>
            <w:vAlign w:val="center"/>
          </w:tcPr>
          <w:p w14:paraId="671211E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3B44AC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786055" w14:textId="77777777" w:rsidTr="00F32DDC">
        <w:tc>
          <w:tcPr>
            <w:tcW w:w="2835" w:type="dxa"/>
            <w:shd w:val="clear" w:color="auto" w:fill="D9E2F3"/>
            <w:vAlign w:val="center"/>
          </w:tcPr>
          <w:p w14:paraId="4030973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325B408" w14:textId="77777777" w:rsidR="00A9306E" w:rsidRPr="00FD1EE4" w:rsidRDefault="00A9306E" w:rsidP="00F32DDC">
            <w:pPr>
              <w:spacing w:before="240" w:after="240"/>
              <w:rPr>
                <w:rFonts w:ascii="GHEA Grapalat" w:eastAsia="GHEA Grapalat" w:hAnsi="GHEA Grapalat" w:cs="GHEA Grapalat"/>
              </w:rPr>
            </w:pPr>
          </w:p>
        </w:tc>
      </w:tr>
    </w:tbl>
    <w:p w14:paraId="3D149D62"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2135FB7" w14:textId="77777777" w:rsidTr="00F32DDC">
        <w:tc>
          <w:tcPr>
            <w:tcW w:w="2836" w:type="dxa"/>
            <w:shd w:val="clear" w:color="auto" w:fill="D9E2F3"/>
            <w:vAlign w:val="center"/>
          </w:tcPr>
          <w:p w14:paraId="5AE67FDB"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7C3EA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EDFEFA" w14:textId="77777777" w:rsidTr="00F32DDC">
        <w:tc>
          <w:tcPr>
            <w:tcW w:w="2836" w:type="dxa"/>
            <w:shd w:val="clear" w:color="auto" w:fill="D9E2F3"/>
            <w:vAlign w:val="center"/>
          </w:tcPr>
          <w:p w14:paraId="0C4BAD86"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4E4CB071"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F19B2D1"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05B8AD3"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22E9778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19A41D6"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590FFFC" w14:textId="77777777" w:rsidTr="00F32DDC">
        <w:tc>
          <w:tcPr>
            <w:tcW w:w="2837" w:type="dxa"/>
            <w:shd w:val="clear" w:color="auto" w:fill="D9E2F3"/>
            <w:vAlign w:val="center"/>
          </w:tcPr>
          <w:p w14:paraId="45DCB4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F1361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6FF764" w14:textId="77777777" w:rsidTr="00F32DDC">
        <w:tc>
          <w:tcPr>
            <w:tcW w:w="2837" w:type="dxa"/>
            <w:shd w:val="clear" w:color="auto" w:fill="D9E2F3"/>
            <w:vAlign w:val="center"/>
          </w:tcPr>
          <w:p w14:paraId="06B94A2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0D5D96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5D3E7E" w14:textId="77777777" w:rsidTr="00F32DDC">
        <w:tc>
          <w:tcPr>
            <w:tcW w:w="2837" w:type="dxa"/>
            <w:shd w:val="clear" w:color="auto" w:fill="D9E2F3"/>
            <w:vAlign w:val="center"/>
          </w:tcPr>
          <w:p w14:paraId="14728FE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A0712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EC62D2" w14:textId="77777777" w:rsidTr="00F32DDC">
        <w:tc>
          <w:tcPr>
            <w:tcW w:w="2837" w:type="dxa"/>
            <w:shd w:val="clear" w:color="auto" w:fill="D9E2F3"/>
            <w:vAlign w:val="center"/>
          </w:tcPr>
          <w:p w14:paraId="303355F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C76D288"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5777C68"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E97DF3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38BBD5E" w14:textId="77777777" w:rsidTr="00F32DDC">
        <w:tc>
          <w:tcPr>
            <w:tcW w:w="2837" w:type="dxa"/>
            <w:shd w:val="clear" w:color="auto" w:fill="D9E2F3"/>
            <w:vAlign w:val="center"/>
          </w:tcPr>
          <w:p w14:paraId="035C15E8"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EC12A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B7CCE7" w14:textId="77777777" w:rsidTr="00F32DDC">
        <w:tc>
          <w:tcPr>
            <w:tcW w:w="2837" w:type="dxa"/>
            <w:shd w:val="clear" w:color="auto" w:fill="D9E2F3"/>
            <w:vAlign w:val="center"/>
          </w:tcPr>
          <w:p w14:paraId="32ECA92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C22D7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FDD706" w14:textId="77777777" w:rsidTr="00F32DDC">
        <w:tc>
          <w:tcPr>
            <w:tcW w:w="2837" w:type="dxa"/>
            <w:shd w:val="clear" w:color="auto" w:fill="D9E2F3"/>
            <w:vAlign w:val="center"/>
          </w:tcPr>
          <w:p w14:paraId="693C8C5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2E0B7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8EC6E6" w14:textId="77777777" w:rsidTr="00F32DDC">
        <w:tc>
          <w:tcPr>
            <w:tcW w:w="2837" w:type="dxa"/>
            <w:shd w:val="clear" w:color="auto" w:fill="D9E2F3"/>
            <w:vAlign w:val="center"/>
          </w:tcPr>
          <w:p w14:paraId="522EAA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348B48C"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74357DE"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9714B16"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2A5A4344"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3D34AF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6596E48" w14:textId="77777777" w:rsidTr="00F32DDC">
        <w:tc>
          <w:tcPr>
            <w:tcW w:w="2836" w:type="dxa"/>
            <w:shd w:val="clear" w:color="auto" w:fill="D9E2F3"/>
            <w:vAlign w:val="center"/>
          </w:tcPr>
          <w:p w14:paraId="3BF0AA1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ABA40E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8F5011" w14:textId="77777777" w:rsidTr="00F32DDC">
        <w:tc>
          <w:tcPr>
            <w:tcW w:w="2836" w:type="dxa"/>
            <w:shd w:val="clear" w:color="auto" w:fill="D9E2F3"/>
            <w:vAlign w:val="center"/>
          </w:tcPr>
          <w:p w14:paraId="5FE8A4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AECABF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D794F7" w14:textId="77777777" w:rsidTr="00F32DDC">
        <w:tc>
          <w:tcPr>
            <w:tcW w:w="2836" w:type="dxa"/>
            <w:shd w:val="clear" w:color="auto" w:fill="D9E2F3"/>
            <w:vAlign w:val="center"/>
          </w:tcPr>
          <w:p w14:paraId="68FF94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FFF93D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D2D429" w14:textId="77777777" w:rsidTr="00F32DDC">
        <w:tc>
          <w:tcPr>
            <w:tcW w:w="2836" w:type="dxa"/>
            <w:shd w:val="clear" w:color="auto" w:fill="D9E2F3"/>
            <w:vAlign w:val="center"/>
          </w:tcPr>
          <w:p w14:paraId="3B7ABD3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EB9DF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BCE54D" w14:textId="77777777" w:rsidTr="00F32DDC">
        <w:tc>
          <w:tcPr>
            <w:tcW w:w="2836" w:type="dxa"/>
            <w:shd w:val="clear" w:color="auto" w:fill="D9E2F3"/>
            <w:vAlign w:val="center"/>
          </w:tcPr>
          <w:p w14:paraId="12220E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F9023D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9429D3" w14:textId="77777777" w:rsidTr="00F32DDC">
        <w:tc>
          <w:tcPr>
            <w:tcW w:w="2836" w:type="dxa"/>
            <w:shd w:val="clear" w:color="auto" w:fill="D9E2F3"/>
            <w:vAlign w:val="center"/>
          </w:tcPr>
          <w:p w14:paraId="44B572C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001BBF4" w14:textId="77777777" w:rsidR="00A9306E" w:rsidRPr="00FD1EE4" w:rsidRDefault="00A9306E" w:rsidP="00F32DDC">
            <w:pPr>
              <w:spacing w:before="240" w:after="240"/>
              <w:rPr>
                <w:rFonts w:ascii="GHEA Grapalat" w:eastAsia="GHEA Grapalat" w:hAnsi="GHEA Grapalat" w:cs="GHEA Grapalat"/>
              </w:rPr>
            </w:pPr>
          </w:p>
        </w:tc>
      </w:tr>
    </w:tbl>
    <w:p w14:paraId="1815679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649D5035" w14:textId="77777777" w:rsidTr="00F32DDC">
        <w:tc>
          <w:tcPr>
            <w:tcW w:w="2977" w:type="dxa"/>
            <w:shd w:val="clear" w:color="auto" w:fill="D9E2F3"/>
            <w:vAlign w:val="center"/>
          </w:tcPr>
          <w:p w14:paraId="083498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4D89A1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D3819" w14:textId="77777777" w:rsidTr="00F32DDC">
        <w:tc>
          <w:tcPr>
            <w:tcW w:w="2977" w:type="dxa"/>
            <w:shd w:val="clear" w:color="auto" w:fill="D9E2F3"/>
            <w:vAlign w:val="center"/>
          </w:tcPr>
          <w:p w14:paraId="021ADCE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B98F64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75AC6A" w14:textId="77777777" w:rsidTr="00F32DDC">
        <w:tc>
          <w:tcPr>
            <w:tcW w:w="2977" w:type="dxa"/>
            <w:shd w:val="clear" w:color="auto" w:fill="D9E2F3"/>
            <w:vAlign w:val="center"/>
          </w:tcPr>
          <w:p w14:paraId="5FCDDEF0"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7EE7E7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C0FFD6" w14:textId="77777777" w:rsidTr="00F32DDC">
        <w:tc>
          <w:tcPr>
            <w:tcW w:w="2977" w:type="dxa"/>
            <w:shd w:val="clear" w:color="auto" w:fill="D9E2F3"/>
            <w:vAlign w:val="center"/>
          </w:tcPr>
          <w:p w14:paraId="24641F9F"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01DEA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313C46" w14:textId="77777777" w:rsidTr="00F32DDC">
        <w:tc>
          <w:tcPr>
            <w:tcW w:w="2977" w:type="dxa"/>
            <w:shd w:val="clear" w:color="auto" w:fill="D9E2F3"/>
            <w:vAlign w:val="center"/>
          </w:tcPr>
          <w:p w14:paraId="35237A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D1C7E97" w14:textId="77777777" w:rsidR="00A9306E" w:rsidRPr="00FD1EE4" w:rsidRDefault="00A9306E" w:rsidP="00F32DDC">
            <w:pPr>
              <w:spacing w:before="240" w:after="240"/>
              <w:rPr>
                <w:rFonts w:ascii="GHEA Grapalat" w:eastAsia="GHEA Grapalat" w:hAnsi="GHEA Grapalat" w:cs="GHEA Grapalat"/>
              </w:rPr>
            </w:pPr>
          </w:p>
        </w:tc>
      </w:tr>
    </w:tbl>
    <w:p w14:paraId="30E225F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AC01B53" w14:textId="77777777" w:rsidTr="00F32DDC">
        <w:tc>
          <w:tcPr>
            <w:tcW w:w="2943" w:type="dxa"/>
            <w:shd w:val="clear" w:color="auto" w:fill="D9E2F3"/>
            <w:vAlign w:val="center"/>
          </w:tcPr>
          <w:p w14:paraId="6ED75B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6CE131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A0DFD2" w14:textId="77777777" w:rsidTr="00F32DDC">
        <w:tc>
          <w:tcPr>
            <w:tcW w:w="2943" w:type="dxa"/>
            <w:shd w:val="clear" w:color="auto" w:fill="D9E2F3"/>
            <w:vAlign w:val="center"/>
          </w:tcPr>
          <w:p w14:paraId="76E5062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B2B1A6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7B56D7" w14:textId="77777777" w:rsidTr="00F32DDC">
        <w:tc>
          <w:tcPr>
            <w:tcW w:w="2943" w:type="dxa"/>
            <w:shd w:val="clear" w:color="auto" w:fill="D9E2F3"/>
            <w:vAlign w:val="center"/>
          </w:tcPr>
          <w:p w14:paraId="69B76589"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3BBF28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833D12" w14:textId="77777777" w:rsidTr="00F32DDC">
        <w:tc>
          <w:tcPr>
            <w:tcW w:w="2943" w:type="dxa"/>
            <w:shd w:val="clear" w:color="auto" w:fill="D9E2F3"/>
            <w:vAlign w:val="center"/>
          </w:tcPr>
          <w:p w14:paraId="29BF49A7"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A795373" w14:textId="77777777" w:rsidR="00A9306E" w:rsidRPr="00FD1EE4" w:rsidRDefault="00A9306E" w:rsidP="00F32DDC">
            <w:pPr>
              <w:spacing w:before="240" w:after="240"/>
              <w:rPr>
                <w:rFonts w:ascii="GHEA Grapalat" w:eastAsia="GHEA Grapalat" w:hAnsi="GHEA Grapalat" w:cs="GHEA Grapalat"/>
              </w:rPr>
            </w:pPr>
          </w:p>
        </w:tc>
      </w:tr>
    </w:tbl>
    <w:p w14:paraId="44CA8A4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2E6169E8" w14:textId="77777777" w:rsidTr="00F32DDC">
        <w:tc>
          <w:tcPr>
            <w:tcW w:w="2837" w:type="dxa"/>
            <w:shd w:val="clear" w:color="auto" w:fill="D9E2F3"/>
            <w:vAlign w:val="center"/>
          </w:tcPr>
          <w:p w14:paraId="292846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91CBB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6F5E8" w14:textId="77777777" w:rsidTr="00F32DDC">
        <w:tc>
          <w:tcPr>
            <w:tcW w:w="2837" w:type="dxa"/>
            <w:shd w:val="clear" w:color="auto" w:fill="D9E2F3"/>
            <w:vAlign w:val="center"/>
          </w:tcPr>
          <w:p w14:paraId="6A28AC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576D49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0537AF" w14:textId="77777777" w:rsidTr="00F32DDC">
        <w:tc>
          <w:tcPr>
            <w:tcW w:w="2837" w:type="dxa"/>
            <w:shd w:val="clear" w:color="auto" w:fill="D9E2F3"/>
            <w:vAlign w:val="center"/>
          </w:tcPr>
          <w:p w14:paraId="2DD4969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FA188A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965460" w14:textId="77777777" w:rsidTr="00F32DDC">
        <w:tc>
          <w:tcPr>
            <w:tcW w:w="2837" w:type="dxa"/>
            <w:shd w:val="clear" w:color="auto" w:fill="D9E2F3"/>
            <w:vAlign w:val="center"/>
          </w:tcPr>
          <w:p w14:paraId="7A35D81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EAFC7F1" w14:textId="77777777" w:rsidR="00A9306E" w:rsidRPr="00FD1EE4" w:rsidRDefault="00A9306E" w:rsidP="00F32DDC">
            <w:pPr>
              <w:spacing w:before="240" w:after="240"/>
              <w:rPr>
                <w:rFonts w:ascii="GHEA Grapalat" w:eastAsia="GHEA Grapalat" w:hAnsi="GHEA Grapalat" w:cs="GHEA Grapalat"/>
              </w:rPr>
            </w:pPr>
          </w:p>
        </w:tc>
      </w:tr>
    </w:tbl>
    <w:p w14:paraId="7A2FA909"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3384242" w14:textId="77777777" w:rsidTr="00F32DDC">
        <w:trPr>
          <w:trHeight w:val="924"/>
        </w:trPr>
        <w:tc>
          <w:tcPr>
            <w:tcW w:w="9016" w:type="dxa"/>
            <w:gridSpan w:val="2"/>
            <w:vAlign w:val="center"/>
          </w:tcPr>
          <w:p w14:paraId="1174A706" w14:textId="77777777" w:rsidR="00A9306E" w:rsidRPr="00FD1EE4" w:rsidRDefault="00C01F2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28D7CC65" w14:textId="77777777" w:rsidTr="00F32DDC">
        <w:trPr>
          <w:trHeight w:val="684"/>
        </w:trPr>
        <w:tc>
          <w:tcPr>
            <w:tcW w:w="4508" w:type="dxa"/>
            <w:shd w:val="clear" w:color="auto" w:fill="D9E2F3"/>
            <w:vAlign w:val="center"/>
          </w:tcPr>
          <w:p w14:paraId="6052B6D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03D40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CDC964" w14:textId="77777777" w:rsidTr="00F32DDC">
        <w:trPr>
          <w:trHeight w:val="1282"/>
        </w:trPr>
        <w:tc>
          <w:tcPr>
            <w:tcW w:w="4508" w:type="dxa"/>
            <w:shd w:val="clear" w:color="auto" w:fill="D9E2F3"/>
            <w:vAlign w:val="center"/>
          </w:tcPr>
          <w:p w14:paraId="79C908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0468788" w14:textId="77777777" w:rsidR="00A9306E" w:rsidRPr="006B364D" w:rsidRDefault="00C01F2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CCA37DD" w14:textId="77777777" w:rsidR="00A9306E" w:rsidRPr="00F10CBA" w:rsidRDefault="00C01F2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DB2ABE6" w14:textId="77777777" w:rsidTr="00F32DDC">
        <w:tc>
          <w:tcPr>
            <w:tcW w:w="9016" w:type="dxa"/>
            <w:gridSpan w:val="2"/>
            <w:vAlign w:val="center"/>
          </w:tcPr>
          <w:p w14:paraId="35B3CC55"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0155134C" w14:textId="77777777" w:rsidTr="00F32DDC">
        <w:tc>
          <w:tcPr>
            <w:tcW w:w="9016" w:type="dxa"/>
            <w:gridSpan w:val="2"/>
            <w:vAlign w:val="center"/>
          </w:tcPr>
          <w:p w14:paraId="5A797A48" w14:textId="77777777" w:rsidR="00A9306E" w:rsidRPr="00FD1EE4" w:rsidRDefault="00C01F2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37D1F6BE"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7BC0CC53" w14:textId="77777777" w:rsidTr="00F32DDC">
        <w:trPr>
          <w:trHeight w:val="924"/>
        </w:trPr>
        <w:tc>
          <w:tcPr>
            <w:tcW w:w="9016" w:type="dxa"/>
            <w:gridSpan w:val="2"/>
            <w:vAlign w:val="center"/>
          </w:tcPr>
          <w:p w14:paraId="0CF3B058" w14:textId="77777777" w:rsidR="00A9306E" w:rsidRPr="00FD1EE4" w:rsidRDefault="00C01F2C"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BC9896F" w14:textId="77777777" w:rsidTr="00F32DDC">
        <w:trPr>
          <w:trHeight w:val="684"/>
        </w:trPr>
        <w:tc>
          <w:tcPr>
            <w:tcW w:w="4508" w:type="dxa"/>
            <w:shd w:val="clear" w:color="auto" w:fill="D9E2F3"/>
            <w:vAlign w:val="center"/>
          </w:tcPr>
          <w:p w14:paraId="2E6B7A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6C426F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2F6B5F" w14:textId="77777777" w:rsidTr="00F32DDC">
        <w:trPr>
          <w:trHeight w:val="1282"/>
        </w:trPr>
        <w:tc>
          <w:tcPr>
            <w:tcW w:w="4508" w:type="dxa"/>
            <w:shd w:val="clear" w:color="auto" w:fill="D9E2F3"/>
            <w:vAlign w:val="center"/>
          </w:tcPr>
          <w:p w14:paraId="0DAA4A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902A960" w14:textId="77777777" w:rsidR="00A9306E" w:rsidRPr="00C843BA" w:rsidRDefault="00C01F2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5628AADB" w14:textId="77777777" w:rsidR="00A9306E" w:rsidRPr="00C843BA" w:rsidRDefault="00C01F2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338294FD" w14:textId="77777777" w:rsidTr="00F32DDC">
        <w:tc>
          <w:tcPr>
            <w:tcW w:w="9016" w:type="dxa"/>
            <w:gridSpan w:val="2"/>
            <w:vAlign w:val="center"/>
          </w:tcPr>
          <w:p w14:paraId="43371738"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8205BE6" w14:textId="77777777" w:rsidTr="00F32DDC">
        <w:tc>
          <w:tcPr>
            <w:tcW w:w="9016" w:type="dxa"/>
            <w:gridSpan w:val="2"/>
            <w:vAlign w:val="center"/>
          </w:tcPr>
          <w:p w14:paraId="339A78FD"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BC62A67" w14:textId="77777777" w:rsidTr="00F32DDC">
        <w:tc>
          <w:tcPr>
            <w:tcW w:w="9016" w:type="dxa"/>
            <w:gridSpan w:val="2"/>
            <w:vAlign w:val="center"/>
          </w:tcPr>
          <w:p w14:paraId="1C72662A"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CEB2555" w14:textId="77777777" w:rsidTr="00F32DDC">
        <w:tc>
          <w:tcPr>
            <w:tcW w:w="9016" w:type="dxa"/>
            <w:gridSpan w:val="2"/>
            <w:vAlign w:val="center"/>
          </w:tcPr>
          <w:p w14:paraId="2C55A6C2" w14:textId="77777777" w:rsidR="00A9306E" w:rsidRPr="00FD1EE4" w:rsidRDefault="00C01F2C"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4042B5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816C670" w14:textId="77777777" w:rsidTr="00F32DDC">
        <w:tc>
          <w:tcPr>
            <w:tcW w:w="2837" w:type="dxa"/>
            <w:shd w:val="clear" w:color="auto" w:fill="D9E2F3"/>
            <w:vAlign w:val="center"/>
          </w:tcPr>
          <w:p w14:paraId="7EFE523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DA5AE2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79B0F7" w14:textId="77777777" w:rsidTr="00F32DDC">
        <w:tc>
          <w:tcPr>
            <w:tcW w:w="2837" w:type="dxa"/>
            <w:shd w:val="clear" w:color="auto" w:fill="D9E2F3"/>
            <w:vAlign w:val="center"/>
          </w:tcPr>
          <w:p w14:paraId="7CC7A06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14:paraId="1161C14D" w14:textId="77777777" w:rsidR="00A9306E" w:rsidRPr="00B23852" w:rsidRDefault="00C01F2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E4162D6" w14:textId="77777777" w:rsidR="00A9306E" w:rsidRPr="00FD1EE4" w:rsidRDefault="00C01F2C"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EC90B79" w14:textId="77777777" w:rsidTr="00F32DDC">
        <w:tc>
          <w:tcPr>
            <w:tcW w:w="2837" w:type="dxa"/>
            <w:shd w:val="clear" w:color="auto" w:fill="D9E2F3"/>
            <w:vAlign w:val="center"/>
          </w:tcPr>
          <w:p w14:paraId="2086CC1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E4FAE4B" w14:textId="77777777" w:rsidR="00A9306E" w:rsidRPr="005600B4" w:rsidRDefault="00C01F2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1DE78B3" w14:textId="77777777" w:rsidR="00A9306E" w:rsidRPr="005600B4" w:rsidRDefault="00C01F2C"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11C9ED6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14769B9" w14:textId="77777777" w:rsidTr="00F32DDC">
        <w:tc>
          <w:tcPr>
            <w:tcW w:w="2837" w:type="dxa"/>
            <w:shd w:val="clear" w:color="auto" w:fill="D9E2F3"/>
            <w:vAlign w:val="center"/>
          </w:tcPr>
          <w:p w14:paraId="0AA4C3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DFD80E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6E26CD" w14:textId="77777777" w:rsidTr="00F32DDC">
        <w:tc>
          <w:tcPr>
            <w:tcW w:w="2837" w:type="dxa"/>
            <w:shd w:val="clear" w:color="auto" w:fill="D9E2F3"/>
            <w:vAlign w:val="center"/>
          </w:tcPr>
          <w:p w14:paraId="1BAFBA7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F9071E5" w14:textId="77777777" w:rsidR="00A9306E" w:rsidRPr="00FD1EE4" w:rsidRDefault="00A9306E" w:rsidP="00F32DDC">
            <w:pPr>
              <w:spacing w:before="240" w:after="240"/>
              <w:rPr>
                <w:rFonts w:ascii="GHEA Grapalat" w:eastAsia="GHEA Grapalat" w:hAnsi="GHEA Grapalat" w:cs="GHEA Grapalat"/>
              </w:rPr>
            </w:pPr>
          </w:p>
        </w:tc>
      </w:tr>
    </w:tbl>
    <w:p w14:paraId="53D33A52"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971504D"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B228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6A05D81" w14:textId="77777777" w:rsidTr="00F32DDC">
        <w:tc>
          <w:tcPr>
            <w:tcW w:w="2835" w:type="dxa"/>
            <w:shd w:val="clear" w:color="auto" w:fill="D9E2F3"/>
            <w:vAlign w:val="center"/>
          </w:tcPr>
          <w:p w14:paraId="3659C6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D1B97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12BB3C" w14:textId="77777777" w:rsidTr="00F32DDC">
        <w:tc>
          <w:tcPr>
            <w:tcW w:w="2835" w:type="dxa"/>
            <w:shd w:val="clear" w:color="auto" w:fill="D9E2F3"/>
            <w:vAlign w:val="center"/>
          </w:tcPr>
          <w:p w14:paraId="212FE1C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4F44BF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FCC2EF" w14:textId="77777777" w:rsidTr="00F32DDC">
        <w:tc>
          <w:tcPr>
            <w:tcW w:w="2835" w:type="dxa"/>
            <w:shd w:val="clear" w:color="auto" w:fill="D9E2F3"/>
            <w:vAlign w:val="center"/>
          </w:tcPr>
          <w:p w14:paraId="48A5E6B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F9075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17413B" w14:textId="77777777" w:rsidTr="00F32DDC">
        <w:tc>
          <w:tcPr>
            <w:tcW w:w="2835" w:type="dxa"/>
            <w:shd w:val="clear" w:color="auto" w:fill="D9E2F3"/>
            <w:vAlign w:val="center"/>
          </w:tcPr>
          <w:p w14:paraId="12CEF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8AB70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F11754" w14:textId="77777777" w:rsidTr="00F32DDC">
        <w:tc>
          <w:tcPr>
            <w:tcW w:w="2835" w:type="dxa"/>
            <w:shd w:val="clear" w:color="auto" w:fill="D9E2F3"/>
            <w:vAlign w:val="center"/>
          </w:tcPr>
          <w:p w14:paraId="1B2E632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D9FA1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BCBEDB" w14:textId="77777777" w:rsidTr="00F32DDC">
        <w:tc>
          <w:tcPr>
            <w:tcW w:w="2835" w:type="dxa"/>
            <w:shd w:val="clear" w:color="auto" w:fill="D9E2F3"/>
            <w:vAlign w:val="center"/>
          </w:tcPr>
          <w:p w14:paraId="6F18DB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7AB17C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622072" w14:textId="77777777" w:rsidTr="00F32DDC">
        <w:tc>
          <w:tcPr>
            <w:tcW w:w="2835" w:type="dxa"/>
            <w:shd w:val="clear" w:color="auto" w:fill="D9E2F3"/>
            <w:vAlign w:val="center"/>
          </w:tcPr>
          <w:p w14:paraId="08F2B7E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2867C79" w14:textId="77777777" w:rsidR="00A9306E" w:rsidRPr="00FD1EE4" w:rsidRDefault="00A9306E" w:rsidP="00F32DDC">
            <w:pPr>
              <w:spacing w:before="240" w:after="240"/>
              <w:rPr>
                <w:rFonts w:ascii="GHEA Grapalat" w:eastAsia="GHEA Grapalat" w:hAnsi="GHEA Grapalat" w:cs="GHEA Grapalat"/>
              </w:rPr>
            </w:pPr>
          </w:p>
        </w:tc>
      </w:tr>
    </w:tbl>
    <w:p w14:paraId="3B83A43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1B488A6" w14:textId="77777777" w:rsidTr="00F32DDC">
        <w:trPr>
          <w:trHeight w:val="853"/>
        </w:trPr>
        <w:tc>
          <w:tcPr>
            <w:tcW w:w="2835" w:type="dxa"/>
            <w:vMerge w:val="restart"/>
            <w:shd w:val="clear" w:color="auto" w:fill="D9E2F3"/>
            <w:vAlign w:val="center"/>
          </w:tcPr>
          <w:p w14:paraId="44405E1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465D54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8817D6" w14:textId="77777777" w:rsidTr="00F32DDC">
        <w:trPr>
          <w:trHeight w:val="850"/>
        </w:trPr>
        <w:tc>
          <w:tcPr>
            <w:tcW w:w="2835" w:type="dxa"/>
            <w:vMerge/>
            <w:shd w:val="clear" w:color="auto" w:fill="D9E2F3"/>
            <w:vAlign w:val="center"/>
          </w:tcPr>
          <w:p w14:paraId="05EAF91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2627D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3E860E" w14:textId="77777777" w:rsidTr="00F32DDC">
        <w:trPr>
          <w:trHeight w:val="850"/>
        </w:trPr>
        <w:tc>
          <w:tcPr>
            <w:tcW w:w="2835" w:type="dxa"/>
            <w:vMerge/>
            <w:shd w:val="clear" w:color="auto" w:fill="D9E2F3"/>
            <w:vAlign w:val="center"/>
          </w:tcPr>
          <w:p w14:paraId="7B073B8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F8396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F7C090" w14:textId="77777777" w:rsidTr="00F32DDC">
        <w:trPr>
          <w:trHeight w:val="850"/>
        </w:trPr>
        <w:tc>
          <w:tcPr>
            <w:tcW w:w="2835" w:type="dxa"/>
            <w:vMerge/>
            <w:shd w:val="clear" w:color="auto" w:fill="D9E2F3"/>
            <w:vAlign w:val="center"/>
          </w:tcPr>
          <w:p w14:paraId="37A999A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78A25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8A3DEAE" w14:textId="77777777" w:rsidTr="00F32DDC">
        <w:trPr>
          <w:trHeight w:val="850"/>
        </w:trPr>
        <w:tc>
          <w:tcPr>
            <w:tcW w:w="2835" w:type="dxa"/>
            <w:vMerge/>
            <w:shd w:val="clear" w:color="auto" w:fill="D9E2F3"/>
            <w:vAlign w:val="center"/>
          </w:tcPr>
          <w:p w14:paraId="71A3248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BE7BE6" w14:textId="77777777" w:rsidR="00A9306E" w:rsidRPr="00FD1EE4" w:rsidRDefault="00A9306E" w:rsidP="00F32DDC">
            <w:pPr>
              <w:spacing w:before="240" w:after="240"/>
              <w:rPr>
                <w:rFonts w:ascii="GHEA Grapalat" w:eastAsia="GHEA Grapalat" w:hAnsi="GHEA Grapalat" w:cs="GHEA Grapalat"/>
              </w:rPr>
            </w:pPr>
          </w:p>
        </w:tc>
      </w:tr>
    </w:tbl>
    <w:p w14:paraId="61A26E8F"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AC6B01B" w14:textId="77777777" w:rsidTr="00F32DDC">
        <w:tc>
          <w:tcPr>
            <w:tcW w:w="2835" w:type="dxa"/>
            <w:shd w:val="clear" w:color="auto" w:fill="D9E2F3"/>
            <w:vAlign w:val="center"/>
          </w:tcPr>
          <w:p w14:paraId="2F784A6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34CA2A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75694B" w14:textId="77777777" w:rsidTr="00F32DDC">
        <w:tc>
          <w:tcPr>
            <w:tcW w:w="2835" w:type="dxa"/>
            <w:shd w:val="clear" w:color="auto" w:fill="D9E2F3"/>
            <w:vAlign w:val="center"/>
          </w:tcPr>
          <w:p w14:paraId="435EE2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A285C9B" w14:textId="77777777" w:rsidR="00A9306E" w:rsidRPr="00FD1EE4" w:rsidRDefault="00A9306E" w:rsidP="00F32DDC">
            <w:pPr>
              <w:spacing w:before="240" w:after="240"/>
              <w:rPr>
                <w:rFonts w:ascii="GHEA Grapalat" w:eastAsia="GHEA Grapalat" w:hAnsi="GHEA Grapalat" w:cs="GHEA Grapalat"/>
              </w:rPr>
            </w:pPr>
          </w:p>
        </w:tc>
      </w:tr>
    </w:tbl>
    <w:p w14:paraId="58554AE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B28100E"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41F0A02E" w14:textId="77777777" w:rsidTr="00F32DDC">
        <w:tc>
          <w:tcPr>
            <w:tcW w:w="9016" w:type="dxa"/>
            <w:shd w:val="clear" w:color="auto" w:fill="DBE5F1" w:themeFill="accent1" w:themeFillTint="33"/>
          </w:tcPr>
          <w:p w14:paraId="2AFCDE80"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8707CD9" w14:textId="77777777" w:rsidTr="00F32DDC">
        <w:trPr>
          <w:trHeight w:val="10187"/>
        </w:trPr>
        <w:tc>
          <w:tcPr>
            <w:tcW w:w="9016" w:type="dxa"/>
          </w:tcPr>
          <w:p w14:paraId="473DC9B8" w14:textId="77777777" w:rsidR="00A9306E" w:rsidRPr="00FD1EE4" w:rsidRDefault="00A9306E" w:rsidP="00F32DDC">
            <w:pPr>
              <w:rPr>
                <w:rFonts w:ascii="GHEA Grapalat" w:eastAsia="GHEA Grapalat" w:hAnsi="GHEA Grapalat" w:cs="GHEA Grapalat"/>
                <w:b/>
                <w:color w:val="000000"/>
              </w:rPr>
            </w:pPr>
          </w:p>
        </w:tc>
      </w:tr>
    </w:tbl>
    <w:p w14:paraId="7E7264F9"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0598A3FD" w14:textId="77777777" w:rsidR="00A9306E" w:rsidRDefault="00A9306E" w:rsidP="00A9306E">
      <w:pPr>
        <w:rPr>
          <w:rFonts w:ascii="GHEA Grapalat" w:hAnsi="GHEA Grapalat"/>
          <w:b/>
        </w:rPr>
      </w:pPr>
    </w:p>
    <w:p w14:paraId="4BD7DA61" w14:textId="77777777" w:rsidR="00A9306E" w:rsidRDefault="00A9306E" w:rsidP="00A9306E">
      <w:pPr>
        <w:rPr>
          <w:ins w:id="7" w:author="Inesa Kocharyan" w:date="2021-09-01T11:45:00Z"/>
          <w:rFonts w:ascii="GHEA Grapalat" w:hAnsi="GHEA Grapalat"/>
          <w:b/>
        </w:rPr>
      </w:pPr>
    </w:p>
    <w:p w14:paraId="32E1A14B" w14:textId="77777777" w:rsidR="00A9306E" w:rsidRDefault="00A9306E" w:rsidP="00A9306E">
      <w:pPr>
        <w:rPr>
          <w:rFonts w:ascii="GHEA Grapalat" w:hAnsi="GHEA Grapalat"/>
          <w:b/>
        </w:rPr>
      </w:pPr>
      <w:r>
        <w:rPr>
          <w:rFonts w:ascii="GHEA Grapalat" w:hAnsi="GHEA Grapalat"/>
          <w:b/>
        </w:rPr>
        <w:br w:type="page"/>
      </w:r>
    </w:p>
    <w:p w14:paraId="14F57CDC"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8C3C9C2"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A1FD60A"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263312C"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262426C"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E9AF01E"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8FA824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0D655775"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3D8DFAD"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099DDB"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35F9A244"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D2DE06"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9C656B"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2EBA086"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47A08AD"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8ABA01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B28E0D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A45FC61"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F00DA7"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9486F2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ADDCAF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9C059B9"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3EC89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AA19C5A"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4F7E0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4618EA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DAB3D8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7D63D36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9B2308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43FD36C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42AB0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4CE94A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4288F4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30D3F6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5E463D7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47B1D3FA"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C1E096C" w14:textId="77777777" w:rsidR="00B32672" w:rsidRPr="00B32672" w:rsidRDefault="00B32672" w:rsidP="00A9306E">
      <w:pPr>
        <w:spacing w:line="360" w:lineRule="auto"/>
        <w:contextualSpacing/>
        <w:jc w:val="both"/>
        <w:rPr>
          <w:rFonts w:ascii="GHEA Grapalat" w:hAnsi="GHEA Grapalat"/>
        </w:rPr>
      </w:pPr>
    </w:p>
    <w:p w14:paraId="775C216A"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47ACDA8"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16305A1C" w14:textId="77777777" w:rsidR="00A9306E" w:rsidRDefault="00A9306E">
      <w:pPr>
        <w:rPr>
          <w:rFonts w:ascii="GHEA Grapalat" w:hAnsi="GHEA Grapalat"/>
          <w:b/>
        </w:rPr>
      </w:pPr>
      <w:r>
        <w:rPr>
          <w:rFonts w:ascii="GHEA Grapalat" w:hAnsi="GHEA Grapalat"/>
          <w:b/>
        </w:rPr>
        <w:br w:type="page"/>
      </w:r>
    </w:p>
    <w:p w14:paraId="57FDA0DD"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38111D12" w14:textId="77777777"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563FA">
        <w:rPr>
          <w:rFonts w:ascii="GHEA Grapalat" w:hAnsi="GHEA Grapalat"/>
          <w:b/>
          <w:sz w:val="24"/>
          <w:szCs w:val="24"/>
        </w:rPr>
        <w:t>ՀՀԿՈՏ-ՆՈՐ ԱՐՏԱՄԵՏ-ՄԴ-ԳՀԾՁԲ-23/17</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03950CC4" w14:textId="77777777" w:rsidR="00B2572B" w:rsidRPr="009044F1" w:rsidRDefault="00B2572B" w:rsidP="00B46D58">
      <w:pPr>
        <w:widowControl w:val="0"/>
        <w:spacing w:after="120"/>
        <w:ind w:firstLine="567"/>
        <w:jc w:val="center"/>
        <w:rPr>
          <w:rFonts w:ascii="GHEA Grapalat" w:hAnsi="GHEA Grapalat"/>
        </w:rPr>
      </w:pPr>
    </w:p>
    <w:p w14:paraId="08176AC9"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568619D" w14:textId="77777777" w:rsidR="00B2572B" w:rsidRPr="009044F1" w:rsidRDefault="00B2572B" w:rsidP="00B46D58">
      <w:pPr>
        <w:widowControl w:val="0"/>
        <w:spacing w:after="120"/>
        <w:ind w:firstLine="567"/>
        <w:jc w:val="center"/>
        <w:rPr>
          <w:rFonts w:ascii="GHEA Grapalat" w:hAnsi="GHEA Grapalat"/>
        </w:rPr>
      </w:pPr>
    </w:p>
    <w:p w14:paraId="1075672E"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2563FA">
        <w:rPr>
          <w:rFonts w:ascii="GHEA Grapalat" w:hAnsi="GHEA Grapalat"/>
          <w:spacing w:val="-6"/>
        </w:rPr>
        <w:t>ՀՀԿՈՏ-ՆՈՐ ԱՐՏԱՄԵՏ-ՄԴ-ԳՀԾՁԲ-23/17</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3040A7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D11ED90"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3D39CF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839463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3D46F54B"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8474BFA"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23A7ECD"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391F552A"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2130C2C"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2FC6944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0334CA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B10598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68451F6"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63D1E1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1B7CB51"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12FFCB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A2AF43F"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CE9202D"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E7A48C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D492E9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B8E651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70C95A0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78FB899"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FA9C1BD" w14:textId="77777777" w:rsidR="004A317B" w:rsidRPr="005744FC" w:rsidRDefault="004A317B" w:rsidP="00B46D58">
            <w:pPr>
              <w:widowControl w:val="0"/>
              <w:jc w:val="center"/>
              <w:rPr>
                <w:rFonts w:ascii="GHEA Grapalat" w:hAnsi="GHEA Grapalat"/>
                <w:sz w:val="20"/>
                <w:szCs w:val="20"/>
              </w:rPr>
            </w:pPr>
          </w:p>
        </w:tc>
      </w:tr>
      <w:tr w:rsidR="004A317B" w:rsidRPr="005744FC" w14:paraId="522CB433"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45C67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3DB9F7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1B81891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3746682"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38D6371" w14:textId="77777777" w:rsidR="004A317B" w:rsidRPr="005744FC" w:rsidRDefault="004A317B" w:rsidP="00B46D58">
            <w:pPr>
              <w:widowControl w:val="0"/>
              <w:rPr>
                <w:rFonts w:ascii="GHEA Grapalat" w:hAnsi="GHEA Grapalat"/>
                <w:sz w:val="20"/>
                <w:szCs w:val="20"/>
              </w:rPr>
            </w:pPr>
          </w:p>
        </w:tc>
      </w:tr>
      <w:tr w:rsidR="004A317B" w:rsidRPr="005744FC" w14:paraId="6EE9ED9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809F3A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50D603F2"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3D623B6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C8E764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05C45AF" w14:textId="77777777" w:rsidR="004A317B" w:rsidRPr="005744FC" w:rsidRDefault="004A317B" w:rsidP="00B46D58">
            <w:pPr>
              <w:widowControl w:val="0"/>
              <w:jc w:val="center"/>
              <w:rPr>
                <w:rFonts w:ascii="GHEA Grapalat" w:hAnsi="GHEA Grapalat"/>
                <w:sz w:val="20"/>
                <w:szCs w:val="20"/>
              </w:rPr>
            </w:pPr>
          </w:p>
        </w:tc>
      </w:tr>
      <w:tr w:rsidR="004A317B" w:rsidRPr="005744FC" w14:paraId="2AA7AC4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F4BA6D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44CAC86"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C835469"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54A482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DBE5AA2" w14:textId="77777777" w:rsidR="004A317B" w:rsidRPr="005744FC" w:rsidRDefault="004A317B" w:rsidP="00B46D58">
            <w:pPr>
              <w:widowControl w:val="0"/>
              <w:jc w:val="center"/>
              <w:rPr>
                <w:rFonts w:ascii="GHEA Grapalat" w:hAnsi="GHEA Grapalat"/>
                <w:sz w:val="20"/>
                <w:szCs w:val="20"/>
              </w:rPr>
            </w:pPr>
          </w:p>
        </w:tc>
      </w:tr>
      <w:tr w:rsidR="004A317B" w:rsidRPr="005744FC" w14:paraId="0EC65C5F"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D88045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61A74EF"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2004E90A"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776CF3E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29D5EBDE" w14:textId="77777777" w:rsidR="004A317B" w:rsidRPr="005744FC" w:rsidRDefault="004A317B" w:rsidP="00B46D58">
            <w:pPr>
              <w:widowControl w:val="0"/>
              <w:jc w:val="center"/>
              <w:rPr>
                <w:rFonts w:ascii="GHEA Grapalat" w:hAnsi="GHEA Grapalat"/>
                <w:sz w:val="20"/>
                <w:szCs w:val="20"/>
              </w:rPr>
            </w:pPr>
          </w:p>
        </w:tc>
      </w:tr>
    </w:tbl>
    <w:p w14:paraId="6AD26F3E"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602895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A5BDD7E" w14:textId="77777777" w:rsidR="00DC619D" w:rsidRPr="00D3436F" w:rsidRDefault="00DC619D" w:rsidP="00B46D58">
      <w:pPr>
        <w:widowControl w:val="0"/>
        <w:spacing w:after="160"/>
        <w:jc w:val="both"/>
        <w:rPr>
          <w:rFonts w:ascii="GHEA Grapalat" w:hAnsi="GHEA Grapalat"/>
          <w:lang w:val="es-ES"/>
        </w:rPr>
      </w:pPr>
    </w:p>
    <w:p w14:paraId="414D138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4F2D2F9" w14:textId="77777777" w:rsidR="00B217BB" w:rsidRDefault="00B217BB" w:rsidP="00B46D58">
      <w:pPr>
        <w:rPr>
          <w:rFonts w:ascii="GHEA Grapalat" w:hAnsi="GHEA Grapalat"/>
          <w:b/>
        </w:rPr>
      </w:pPr>
      <w:r>
        <w:rPr>
          <w:rFonts w:ascii="GHEA Grapalat" w:hAnsi="GHEA Grapalat"/>
          <w:b/>
        </w:rPr>
        <w:br w:type="page"/>
      </w:r>
    </w:p>
    <w:p w14:paraId="32946563"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2025305" w14:textId="77777777"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563FA">
        <w:rPr>
          <w:rFonts w:ascii="GHEA Grapalat" w:hAnsi="GHEA Grapalat"/>
          <w:b/>
          <w:sz w:val="24"/>
          <w:szCs w:val="24"/>
        </w:rPr>
        <w:t>ՀՀԿՈՏ-ՆՈՐ ԱՐՏԱՄԵՏ-ՄԴ-ԳՀԾՁԲ-23/17</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8"/>
        <w:t>*</w:t>
      </w:r>
    </w:p>
    <w:p w14:paraId="2E37A84E"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84088BD"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4ECA8151" w14:textId="77777777" w:rsidR="000E5A91" w:rsidRPr="00B138F3" w:rsidRDefault="000E5A91" w:rsidP="000E5A91">
      <w:pPr>
        <w:widowControl w:val="0"/>
        <w:spacing w:after="160"/>
        <w:ind w:left="567" w:right="565"/>
        <w:jc w:val="center"/>
        <w:rPr>
          <w:rFonts w:ascii="GHEA Grapalat" w:hAnsi="GHEA Grapalat"/>
          <w:b/>
        </w:rPr>
      </w:pPr>
    </w:p>
    <w:p w14:paraId="49CFE547"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479BC15D"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3D55EE31"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249FACBD"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1CB2877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803613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04B4EF98"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C585CA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4E85D7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156B1C3"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5EE78A2"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8969CD1"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50AE01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D435D86"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3C6793A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6C9758EF"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53BB3A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E68A839"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700A6B45"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AC22ABA" w14:textId="77777777"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lastRenderedPageBreak/>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65EE1ABA" w14:textId="77777777"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14:paraId="7A8446C1" w14:textId="77777777"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3F9B5D9D" w14:textId="77777777"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14:paraId="4663217B"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4085688" w14:textId="77777777"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2EEC79F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4110F64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2C4653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036CF3D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D40DD3"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3231565"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3F890F1"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51DD51CE"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2982706"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21DED3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1214CB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89C3A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6122D094"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FA8967C"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51A1C8EB"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46A5D037"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2319696"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36AD2B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42237E7"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FC78411"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64225046" w14:textId="77777777" w:rsidR="00260163" w:rsidRPr="00B138F3" w:rsidRDefault="00260163" w:rsidP="00B46D58">
      <w:pPr>
        <w:widowControl w:val="0"/>
        <w:spacing w:after="160"/>
        <w:ind w:left="567" w:right="565"/>
        <w:jc w:val="center"/>
        <w:rPr>
          <w:rFonts w:ascii="GHEA Grapalat" w:hAnsi="GHEA Grapalat"/>
          <w:b/>
        </w:rPr>
      </w:pPr>
    </w:p>
    <w:p w14:paraId="136E6DF1" w14:textId="77777777" w:rsidR="00CF2692" w:rsidRPr="00B138F3" w:rsidRDefault="00CF2692" w:rsidP="00B46D58">
      <w:pPr>
        <w:widowControl w:val="0"/>
        <w:spacing w:after="160"/>
        <w:ind w:left="567" w:right="565"/>
        <w:jc w:val="center"/>
        <w:rPr>
          <w:rFonts w:ascii="GHEA Grapalat" w:hAnsi="GHEA Grapalat"/>
          <w:b/>
        </w:rPr>
      </w:pPr>
    </w:p>
    <w:p w14:paraId="0E7C683B" w14:textId="77777777" w:rsidR="00CF2692" w:rsidRPr="00B138F3" w:rsidRDefault="00CF2692" w:rsidP="00B46D58">
      <w:pPr>
        <w:widowControl w:val="0"/>
        <w:spacing w:after="160"/>
        <w:ind w:left="567" w:right="565"/>
        <w:jc w:val="center"/>
        <w:rPr>
          <w:rFonts w:ascii="GHEA Grapalat" w:hAnsi="GHEA Grapalat"/>
          <w:b/>
        </w:rPr>
      </w:pPr>
    </w:p>
    <w:p w14:paraId="55B76351" w14:textId="77777777" w:rsidR="00CF2692" w:rsidRPr="00B138F3" w:rsidRDefault="00CF2692" w:rsidP="00B46D58">
      <w:pPr>
        <w:widowControl w:val="0"/>
        <w:spacing w:after="160"/>
        <w:ind w:left="567" w:right="565"/>
        <w:jc w:val="center"/>
        <w:rPr>
          <w:rFonts w:ascii="GHEA Grapalat" w:hAnsi="GHEA Grapalat"/>
          <w:b/>
        </w:rPr>
      </w:pPr>
    </w:p>
    <w:p w14:paraId="776A09FE" w14:textId="77777777" w:rsidR="00CF2692" w:rsidRPr="00B138F3" w:rsidRDefault="00CF2692" w:rsidP="00B46D58">
      <w:pPr>
        <w:widowControl w:val="0"/>
        <w:spacing w:after="160"/>
        <w:ind w:left="567" w:right="565"/>
        <w:jc w:val="center"/>
        <w:rPr>
          <w:rFonts w:ascii="GHEA Grapalat" w:hAnsi="GHEA Grapalat"/>
          <w:b/>
        </w:rPr>
      </w:pPr>
    </w:p>
    <w:p w14:paraId="3A0E40DF" w14:textId="77777777" w:rsidR="00CF2692" w:rsidRPr="00B138F3" w:rsidRDefault="00CF2692" w:rsidP="00B46D58">
      <w:pPr>
        <w:widowControl w:val="0"/>
        <w:spacing w:after="160"/>
        <w:ind w:left="567" w:right="565"/>
        <w:jc w:val="center"/>
        <w:rPr>
          <w:rFonts w:ascii="GHEA Grapalat" w:hAnsi="GHEA Grapalat"/>
          <w:b/>
        </w:rPr>
      </w:pPr>
    </w:p>
    <w:p w14:paraId="4FDB7E8E" w14:textId="77777777" w:rsidR="00CF2692" w:rsidRPr="00B138F3" w:rsidRDefault="00CF2692" w:rsidP="00B46D58">
      <w:pPr>
        <w:widowControl w:val="0"/>
        <w:spacing w:after="160"/>
        <w:ind w:left="567" w:right="565"/>
        <w:jc w:val="center"/>
        <w:rPr>
          <w:rFonts w:ascii="GHEA Grapalat" w:hAnsi="GHEA Grapalat"/>
          <w:b/>
        </w:rPr>
      </w:pPr>
    </w:p>
    <w:p w14:paraId="3292FBBB" w14:textId="77777777" w:rsidR="009B7A85" w:rsidRDefault="009B7A85" w:rsidP="001005B0">
      <w:pPr>
        <w:widowControl w:val="0"/>
        <w:spacing w:after="160"/>
        <w:ind w:firstLine="567"/>
        <w:jc w:val="right"/>
        <w:rPr>
          <w:rFonts w:ascii="GHEA Grapalat" w:hAnsi="GHEA Grapalat"/>
          <w:b/>
        </w:rPr>
      </w:pPr>
    </w:p>
    <w:p w14:paraId="4BD00F39"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07E4D2D4" w14:textId="77777777"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2563FA">
        <w:rPr>
          <w:rFonts w:ascii="GHEA Grapalat" w:hAnsi="GHEA Grapalat"/>
          <w:b/>
        </w:rPr>
        <w:t>ՀՀԿՈՏ-ՆՈՐ ԱՐՏԱՄԵՏ-ՄԴ-ԳՀԾՁԲ-23/17</w:t>
      </w:r>
      <w:r w:rsidRPr="00B138F3">
        <w:rPr>
          <w:rFonts w:ascii="GHEA Grapalat" w:hAnsi="GHEA Grapalat"/>
          <w:b/>
        </w:rPr>
        <w:t>"</w:t>
      </w:r>
    </w:p>
    <w:p w14:paraId="7078CFAD"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5C416AF"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2EA714B6"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5AD25B7D"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530CAE4A"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14:paraId="28872B98"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64A03079"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70706C05"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23ECE265"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B609CB"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4FA2871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924543E" w14:textId="77777777"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71C0A9C9" w14:textId="77777777"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073E6701" w14:textId="77777777" w:rsidR="007B3F5F" w:rsidRPr="00B138F3" w:rsidRDefault="007B3F5F" w:rsidP="00CC5A5B">
      <w:pPr>
        <w:pStyle w:val="af4"/>
        <w:spacing w:before="0" w:beforeAutospacing="0" w:after="0" w:afterAutospacing="0"/>
        <w:jc w:val="both"/>
        <w:rPr>
          <w:rFonts w:ascii="GHEA Grapalat" w:eastAsiaTheme="minorHAnsi" w:hAnsi="GHEA Grapalat" w:cstheme="minorBidi"/>
        </w:rPr>
      </w:pPr>
      <w:proofErr w:type="gramStart"/>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roofErr w:type="gramEnd"/>
    </w:p>
    <w:p w14:paraId="000242E5"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1CD0123"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0B19386"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775746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FFEEBB6"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1A54E41"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DB7E2B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823F4F" w14:textId="77777777"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29C37AAA" w14:textId="77777777"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 xml:space="preserve">номер заключаемого </w:t>
      </w:r>
      <w:proofErr w:type="spellStart"/>
      <w:r w:rsidRPr="000D0F13">
        <w:rPr>
          <w:rFonts w:ascii="GHEA Grapalat" w:eastAsiaTheme="minorHAnsi" w:hAnsi="GHEA Grapalat" w:cstheme="minorBidi"/>
          <w:sz w:val="18"/>
          <w:szCs w:val="18"/>
        </w:rPr>
        <w:t>договара</w:t>
      </w:r>
      <w:proofErr w:type="spellEnd"/>
    </w:p>
    <w:p w14:paraId="4B4591BE" w14:textId="77777777"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proofErr w:type="gramStart"/>
      <w:r w:rsidR="0054663D" w:rsidRPr="000D0F13">
        <w:rPr>
          <w:rFonts w:ascii="GHEA Grapalat" w:eastAsiaTheme="minorHAnsi" w:hAnsi="GHEA Grapalat" w:cstheme="minorBidi"/>
        </w:rPr>
        <w:t>дня</w:t>
      </w:r>
      <w:proofErr w:type="gramEnd"/>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46F4F286" w14:textId="77777777"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14:paraId="3E08E9FA" w14:textId="77777777"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 xml:space="preserve">й срок </w:t>
      </w:r>
      <w:proofErr w:type="spellStart"/>
      <w:r w:rsidRPr="004D0610">
        <w:rPr>
          <w:rFonts w:ascii="GHEA Grapalat" w:eastAsiaTheme="minorHAnsi" w:hAnsi="GHEA Grapalat" w:cstheme="minorBidi"/>
          <w:sz w:val="16"/>
          <w:szCs w:val="16"/>
        </w:rPr>
        <w:t>оказния</w:t>
      </w:r>
      <w:proofErr w:type="spellEnd"/>
      <w:r w:rsidRPr="004D0610">
        <w:rPr>
          <w:rFonts w:ascii="GHEA Grapalat" w:eastAsiaTheme="minorHAnsi" w:hAnsi="GHEA Grapalat" w:cstheme="minorBidi"/>
          <w:sz w:val="16"/>
          <w:szCs w:val="16"/>
        </w:rPr>
        <w:t xml:space="preserve"> услуг</w:t>
      </w:r>
      <w:r w:rsidRPr="004D0610">
        <w:rPr>
          <w:rFonts w:ascii="GHEA Grapalat" w:eastAsiaTheme="minorHAnsi" w:hAnsi="GHEA Grapalat" w:cstheme="minorBidi"/>
          <w:sz w:val="16"/>
          <w:szCs w:val="16"/>
          <w:lang w:val="hy-AM"/>
        </w:rPr>
        <w:t>, предусмотренн</w:t>
      </w:r>
      <w:proofErr w:type="spellStart"/>
      <w:r w:rsidRPr="004D0610">
        <w:rPr>
          <w:rFonts w:ascii="GHEA Grapalat" w:eastAsiaTheme="minorHAnsi" w:hAnsi="GHEA Grapalat" w:cstheme="minorBidi"/>
          <w:sz w:val="16"/>
          <w:szCs w:val="16"/>
        </w:rPr>
        <w:t>ый</w:t>
      </w:r>
      <w:proofErr w:type="spellEnd"/>
      <w:r w:rsidRPr="004D0610">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7704F9DA" w14:textId="77777777"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14F21ED4" w14:textId="77777777"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27955D98" w14:textId="77777777"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28345B00" w14:textId="77777777"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14:paraId="7B93CD1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030C1A0"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9810D24"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06E1D4D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0AF809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E41E8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5750C4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6589D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066BD5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07AE5E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D2E8A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734EC36"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45684A0"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562A99A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B55B054"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15A486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F977E1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1CE064F"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67D4F47D"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FB45FE9"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75D05B3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472FDB"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703C24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6419A0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BDDB4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791EE22" w14:textId="77777777" w:rsidR="00CF2692" w:rsidRPr="00B138F3" w:rsidRDefault="00CF2692" w:rsidP="00B46D58">
      <w:pPr>
        <w:widowControl w:val="0"/>
        <w:spacing w:after="160"/>
        <w:ind w:left="567" w:right="565"/>
        <w:jc w:val="center"/>
        <w:rPr>
          <w:rFonts w:ascii="GHEA Grapalat" w:hAnsi="GHEA Grapalat"/>
          <w:b/>
        </w:rPr>
      </w:pPr>
    </w:p>
    <w:p w14:paraId="64698928" w14:textId="77777777" w:rsidR="00CF2692" w:rsidRPr="00B138F3" w:rsidRDefault="00CF2692" w:rsidP="00B46D58">
      <w:pPr>
        <w:widowControl w:val="0"/>
        <w:spacing w:after="160"/>
        <w:ind w:left="567" w:right="565"/>
        <w:jc w:val="center"/>
        <w:rPr>
          <w:rFonts w:ascii="GHEA Grapalat" w:hAnsi="GHEA Grapalat"/>
          <w:b/>
        </w:rPr>
      </w:pPr>
    </w:p>
    <w:p w14:paraId="3FBFB892" w14:textId="77777777" w:rsidR="007B3F5F" w:rsidRPr="00B138F3" w:rsidRDefault="007B3F5F" w:rsidP="00B46D58">
      <w:pPr>
        <w:widowControl w:val="0"/>
        <w:spacing w:after="160"/>
        <w:ind w:left="567" w:right="565"/>
        <w:jc w:val="center"/>
        <w:rPr>
          <w:rFonts w:ascii="GHEA Grapalat" w:hAnsi="GHEA Grapalat"/>
          <w:b/>
        </w:rPr>
      </w:pPr>
    </w:p>
    <w:p w14:paraId="3918883D" w14:textId="77777777" w:rsidR="00CF2692" w:rsidRPr="00B138F3" w:rsidRDefault="00CF2692" w:rsidP="00B46D58">
      <w:pPr>
        <w:widowControl w:val="0"/>
        <w:spacing w:after="160"/>
        <w:ind w:left="567" w:right="565"/>
        <w:jc w:val="center"/>
        <w:rPr>
          <w:rFonts w:ascii="GHEA Grapalat" w:hAnsi="GHEA Grapalat"/>
          <w:b/>
        </w:rPr>
      </w:pPr>
    </w:p>
    <w:p w14:paraId="7D2F65C5" w14:textId="77777777" w:rsidR="001005B0" w:rsidRPr="00B138F3" w:rsidRDefault="001005B0" w:rsidP="00B46D58">
      <w:pPr>
        <w:widowControl w:val="0"/>
        <w:spacing w:after="160"/>
        <w:ind w:left="567" w:right="565"/>
        <w:jc w:val="center"/>
        <w:rPr>
          <w:rFonts w:ascii="GHEA Grapalat" w:hAnsi="GHEA Grapalat"/>
          <w:b/>
        </w:rPr>
      </w:pPr>
    </w:p>
    <w:p w14:paraId="1E604010" w14:textId="77777777" w:rsidR="001005B0" w:rsidRPr="00B138F3" w:rsidRDefault="001005B0" w:rsidP="00B46D58">
      <w:pPr>
        <w:widowControl w:val="0"/>
        <w:spacing w:after="160"/>
        <w:ind w:left="567" w:right="565"/>
        <w:jc w:val="center"/>
        <w:rPr>
          <w:rFonts w:ascii="GHEA Grapalat" w:hAnsi="GHEA Grapalat"/>
          <w:b/>
        </w:rPr>
      </w:pPr>
    </w:p>
    <w:p w14:paraId="6D866546" w14:textId="77777777" w:rsidR="000816A6" w:rsidRDefault="000816A6">
      <w:pPr>
        <w:rPr>
          <w:rFonts w:ascii="GHEA Grapalat" w:hAnsi="GHEA Grapalat"/>
          <w:i/>
          <w:sz w:val="22"/>
          <w:szCs w:val="22"/>
        </w:rPr>
      </w:pPr>
      <w:r>
        <w:rPr>
          <w:rFonts w:ascii="GHEA Grapalat" w:hAnsi="GHEA Grapalat"/>
          <w:i/>
          <w:sz w:val="22"/>
          <w:szCs w:val="22"/>
        </w:rPr>
        <w:br w:type="page"/>
      </w:r>
    </w:p>
    <w:p w14:paraId="57E828DD"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07478A3" w14:textId="77777777"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к Приглашению на открытый конкурс</w:t>
      </w:r>
      <w:r w:rsidRPr="00B263B7">
        <w:rPr>
          <w:rFonts w:ascii="GHEA Grapalat" w:hAnsi="GHEA Grapalat" w:cs="GHEA Grapalat"/>
          <w:b/>
          <w:i/>
        </w:rPr>
        <w:br/>
      </w:r>
      <w:r w:rsidRPr="00B263B7">
        <w:rPr>
          <w:rFonts w:ascii="GHEA Grapalat" w:hAnsi="GHEA Grapalat"/>
          <w:b/>
          <w:i/>
        </w:rPr>
        <w:t>под кодом "</w:t>
      </w:r>
      <w:r w:rsidR="002563FA">
        <w:rPr>
          <w:rFonts w:ascii="GHEA Grapalat" w:hAnsi="GHEA Grapalat"/>
          <w:b/>
          <w:i/>
        </w:rPr>
        <w:t>ՀՀԿՈՏ-ՆՈՐ ԱՐՏԱՄԵՏ-ՄԴ-ԳՀԾՁԲ-23/17</w:t>
      </w:r>
      <w:r w:rsidRPr="00B263B7">
        <w:rPr>
          <w:rFonts w:ascii="GHEA Grapalat" w:hAnsi="GHEA Grapalat"/>
          <w:b/>
          <w:i/>
        </w:rPr>
        <w:t>"</w:t>
      </w:r>
      <w:r w:rsidR="00B11B79" w:rsidRPr="00B263B7">
        <w:rPr>
          <w:rFonts w:ascii="GHEA Grapalat" w:hAnsi="GHEA Grapalat"/>
          <w:b/>
          <w:i/>
        </w:rPr>
        <w:t xml:space="preserve"> </w:t>
      </w:r>
      <w:r w:rsidRPr="00B263B7">
        <w:rPr>
          <w:rStyle w:val="af6"/>
          <w:rFonts w:ascii="GHEA Grapalat" w:hAnsi="GHEA Grapalat"/>
          <w:b/>
          <w:i/>
        </w:rPr>
        <w:footnoteReference w:customMarkFollows="1" w:id="19"/>
        <w:t>*</w:t>
      </w:r>
    </w:p>
    <w:p w14:paraId="0F44AA3C" w14:textId="77777777"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4368EF"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2D1D7374" w14:textId="77777777"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5DE2E408"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14:paraId="6452FE44"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14:paraId="5EF15E1A" w14:textId="77777777"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6CB3FEC2"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50414738" w14:textId="77777777"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3561B2A" w14:textId="77777777"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95D02B5"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03DBBB0"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B5611ED"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FFA7369" w14:textId="77777777"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662A5377"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14:paraId="00D0F1A6"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6AD3129E" w14:textId="77777777"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w:t>
      </w:r>
      <w:proofErr w:type="spellStart"/>
      <w:r w:rsidR="00CC173E" w:rsidRPr="00DC1223">
        <w:rPr>
          <w:rFonts w:ascii="GHEA Grapalat" w:eastAsiaTheme="minorHAnsi" w:hAnsi="GHEA Grapalat" w:cstheme="minorBidi"/>
        </w:rPr>
        <w:t>представленн</w:t>
      </w:r>
      <w:proofErr w:type="spellEnd"/>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w:t>
      </w:r>
      <w:proofErr w:type="gramStart"/>
      <w:r w:rsidR="00CC173E" w:rsidRPr="00DC1223">
        <w:rPr>
          <w:rFonts w:ascii="GHEA Grapalat" w:eastAsiaTheme="minorHAnsi" w:hAnsi="GHEA Grapalat" w:cstheme="minorBidi"/>
        </w:rPr>
        <w:t xml:space="preserve"> .</w:t>
      </w:r>
      <w:proofErr w:type="gramEnd"/>
    </w:p>
    <w:p w14:paraId="3E7E22C6" w14:textId="77777777"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0808D030"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5277523"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5C5A64A"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A89584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0C44C8" w14:textId="77777777"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w:t>
      </w:r>
      <w:proofErr w:type="gramStart"/>
      <w:r w:rsidRPr="00D96BE2">
        <w:rPr>
          <w:rFonts w:ascii="GHEA Grapalat" w:eastAsiaTheme="minorHAnsi" w:hAnsi="GHEA Grapalat" w:cstheme="minorBidi"/>
        </w:rPr>
        <w:t>между</w:t>
      </w:r>
      <w:proofErr w:type="gramEnd"/>
      <w:r w:rsidRPr="00D96BE2">
        <w:rPr>
          <w:rFonts w:ascii="GHEA Grapalat" w:eastAsiaTheme="minorHAnsi" w:hAnsi="GHEA Grapalat" w:cstheme="minorBidi"/>
        </w:rPr>
        <w:t xml:space="preserve">  </w:t>
      </w:r>
    </w:p>
    <w:p w14:paraId="1BB76DD9" w14:textId="77777777"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 xml:space="preserve">номер заключаемого </w:t>
      </w:r>
      <w:proofErr w:type="spellStart"/>
      <w:r w:rsidR="00293897" w:rsidRPr="00D96BE2">
        <w:rPr>
          <w:rFonts w:ascii="GHEA Grapalat" w:eastAsiaTheme="minorHAnsi" w:hAnsi="GHEA Grapalat" w:cstheme="minorBidi"/>
          <w:sz w:val="18"/>
          <w:szCs w:val="18"/>
        </w:rPr>
        <w:t>договара</w:t>
      </w:r>
      <w:proofErr w:type="spellEnd"/>
    </w:p>
    <w:p w14:paraId="66FDD25B" w14:textId="77777777" w:rsidR="00293897" w:rsidRPr="00D96BE2" w:rsidDel="002A23D9" w:rsidRDefault="00293897" w:rsidP="00293897">
      <w:pPr>
        <w:pStyle w:val="af4"/>
        <w:shd w:val="clear" w:color="auto" w:fill="FFFFFF"/>
        <w:ind w:firstLine="374"/>
        <w:contextualSpacing/>
        <w:jc w:val="both"/>
        <w:rPr>
          <w:del w:id="8" w:author="Inesa Kocharyan" w:date="2023-07-07T17:57:00Z"/>
          <w:rFonts w:ascii="GHEA Grapalat" w:eastAsiaTheme="minorHAnsi" w:hAnsi="GHEA Grapalat" w:cstheme="minorBidi"/>
        </w:rPr>
      </w:pPr>
    </w:p>
    <w:p w14:paraId="327BD390" w14:textId="77777777"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proofErr w:type="gramStart"/>
      <w:r w:rsidR="00293897" w:rsidRPr="00D96BE2">
        <w:rPr>
          <w:rFonts w:ascii="GHEA Grapalat" w:eastAsiaTheme="minorHAnsi" w:hAnsi="GHEA Grapalat" w:cstheme="minorBidi"/>
        </w:rPr>
        <w:t>дня</w:t>
      </w:r>
      <w:proofErr w:type="gramEnd"/>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5370015F" w14:textId="77777777"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14:paraId="0AF16CFC" w14:textId="77777777"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 xml:space="preserve">й срок </w:t>
      </w:r>
      <w:proofErr w:type="spellStart"/>
      <w:r w:rsidRPr="00D96BE2">
        <w:rPr>
          <w:rFonts w:ascii="GHEA Grapalat" w:eastAsiaTheme="minorHAnsi" w:hAnsi="GHEA Grapalat" w:cstheme="minorBidi"/>
          <w:sz w:val="16"/>
          <w:szCs w:val="16"/>
        </w:rPr>
        <w:t>оказния</w:t>
      </w:r>
      <w:proofErr w:type="spellEnd"/>
      <w:r w:rsidRPr="00D96BE2">
        <w:rPr>
          <w:rFonts w:ascii="GHEA Grapalat" w:eastAsiaTheme="minorHAnsi" w:hAnsi="GHEA Grapalat" w:cstheme="minorBidi"/>
          <w:sz w:val="16"/>
          <w:szCs w:val="16"/>
        </w:rPr>
        <w:t xml:space="preserve"> услуг</w:t>
      </w:r>
      <w:r w:rsidRPr="00D96BE2">
        <w:rPr>
          <w:rFonts w:ascii="GHEA Grapalat" w:eastAsiaTheme="minorHAnsi" w:hAnsi="GHEA Grapalat" w:cstheme="minorBidi"/>
          <w:sz w:val="16"/>
          <w:szCs w:val="16"/>
          <w:lang w:val="hy-AM"/>
        </w:rPr>
        <w:t>, предусмотренн</w:t>
      </w:r>
      <w:proofErr w:type="spellStart"/>
      <w:r w:rsidRPr="00D96BE2">
        <w:rPr>
          <w:rFonts w:ascii="GHEA Grapalat" w:eastAsiaTheme="minorHAnsi" w:hAnsi="GHEA Grapalat" w:cstheme="minorBidi"/>
          <w:sz w:val="16"/>
          <w:szCs w:val="16"/>
        </w:rPr>
        <w:t>ый</w:t>
      </w:r>
      <w:proofErr w:type="spellEnd"/>
      <w:r w:rsidRPr="00D96BE2">
        <w:rPr>
          <w:rFonts w:ascii="GHEA Grapalat" w:eastAsiaTheme="minorHAnsi" w:hAnsi="GHEA Grapalat" w:cstheme="minorBidi"/>
          <w:sz w:val="16"/>
          <w:szCs w:val="16"/>
        </w:rPr>
        <w:t xml:space="preserve"> </w:t>
      </w:r>
      <w:r w:rsidRPr="00D96BE2">
        <w:rPr>
          <w:rFonts w:ascii="GHEA Grapalat" w:eastAsiaTheme="minorHAnsi" w:hAnsi="GHEA Grapalat" w:cstheme="minorBidi"/>
          <w:sz w:val="16"/>
          <w:szCs w:val="16"/>
          <w:lang w:val="hy-AM"/>
        </w:rPr>
        <w:t>заключаемым договором</w:t>
      </w:r>
    </w:p>
    <w:p w14:paraId="6AEEC05C" w14:textId="77777777"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645667D4" w14:textId="77777777"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61DA2B1F" w14:textId="77777777"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09B52ED0" w14:textId="77777777"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D1A04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2FE9EE8" w14:textId="77777777"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D22FF53" w14:textId="77777777"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72A9F33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CE4335C"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9933B0B"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04D011F"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530B9DC" w14:textId="77777777"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5956FE3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96395A3"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C70929C"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5B56961"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B9867B6"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0CF70CE"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2777CF"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14:paraId="122C2C66"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3B0039F"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87B7F0"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BA84F79"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2FDB444"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14:paraId="19F97058"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1579911"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6897E462"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2621812F"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E65AC08"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D85A571"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B28C7AE"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119B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1C3F0C6" w14:textId="77777777" w:rsidR="00542F4F" w:rsidRPr="00B138F3" w:rsidRDefault="00542F4F" w:rsidP="00542F4F">
      <w:pPr>
        <w:widowControl w:val="0"/>
        <w:spacing w:after="160"/>
        <w:ind w:left="567" w:right="565"/>
        <w:jc w:val="center"/>
        <w:rPr>
          <w:rFonts w:ascii="GHEA Grapalat" w:hAnsi="GHEA Grapalat"/>
          <w:b/>
        </w:rPr>
      </w:pPr>
    </w:p>
    <w:p w14:paraId="74F8A25C" w14:textId="77777777" w:rsidR="00542F4F" w:rsidRDefault="00542F4F" w:rsidP="00542F4F">
      <w:pPr>
        <w:rPr>
          <w:rFonts w:ascii="GHEA Grapalat" w:hAnsi="GHEA Grapalat"/>
          <w:i/>
          <w:sz w:val="22"/>
          <w:szCs w:val="22"/>
        </w:rPr>
      </w:pPr>
    </w:p>
    <w:p w14:paraId="017999BD" w14:textId="77777777" w:rsidR="00542F4F" w:rsidRDefault="00542F4F" w:rsidP="00542F4F">
      <w:pPr>
        <w:rPr>
          <w:rFonts w:ascii="GHEA Grapalat" w:hAnsi="GHEA Grapalat"/>
          <w:i/>
          <w:sz w:val="22"/>
          <w:szCs w:val="22"/>
        </w:rPr>
      </w:pPr>
    </w:p>
    <w:p w14:paraId="310B93F2"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24376BCE"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7D2F8859"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под кодом "</w:t>
      </w:r>
      <w:r w:rsidR="002563FA">
        <w:rPr>
          <w:rFonts w:ascii="GHEA Grapalat" w:hAnsi="GHEA Grapalat"/>
          <w:b/>
          <w:i/>
        </w:rPr>
        <w:t>ՀՀԿՈՏ-ՆՈՐ ԱՐՏԱՄԵՏ-ՄԴ-ԳՀԾՁԲ-23/17</w:t>
      </w:r>
      <w:r w:rsidRPr="005C48F7">
        <w:rPr>
          <w:rFonts w:ascii="GHEA Grapalat" w:hAnsi="GHEA Grapalat"/>
          <w:b/>
          <w:i/>
        </w:rPr>
        <w:t>"</w:t>
      </w:r>
      <w:r w:rsidRPr="005C48F7">
        <w:rPr>
          <w:rStyle w:val="af6"/>
          <w:rFonts w:ascii="GHEA Grapalat" w:hAnsi="GHEA Grapalat"/>
          <w:b/>
          <w:i/>
        </w:rPr>
        <w:footnoteReference w:customMarkFollows="1" w:id="20"/>
        <w:t>*</w:t>
      </w:r>
      <w:r w:rsidR="004B7F14" w:rsidRPr="005C48F7">
        <w:rPr>
          <w:rFonts w:ascii="GHEA Grapalat" w:hAnsi="GHEA Grapalat"/>
          <w:b/>
          <w:i/>
        </w:rPr>
        <w:t>*</w:t>
      </w:r>
    </w:p>
    <w:p w14:paraId="238EC3F8" w14:textId="77777777" w:rsidR="003D2FE2" w:rsidRPr="00B138F3" w:rsidRDefault="003D2FE2" w:rsidP="003D2FE2">
      <w:pPr>
        <w:widowControl w:val="0"/>
        <w:spacing w:after="160"/>
        <w:jc w:val="center"/>
        <w:rPr>
          <w:rFonts w:ascii="GHEA Grapalat" w:hAnsi="GHEA Grapalat"/>
          <w:b/>
          <w:sz w:val="22"/>
          <w:szCs w:val="22"/>
        </w:rPr>
      </w:pPr>
    </w:p>
    <w:p w14:paraId="3700C61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3BCB873"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AD3543C" w14:textId="77777777" w:rsidTr="00B932B8">
        <w:tc>
          <w:tcPr>
            <w:tcW w:w="4786" w:type="dxa"/>
          </w:tcPr>
          <w:p w14:paraId="69FCE7EB"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65A21E7"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14:paraId="48538047" w14:textId="77777777" w:rsidR="003D2FE2" w:rsidRPr="00B138F3" w:rsidRDefault="003D2FE2" w:rsidP="003D2FE2">
      <w:pPr>
        <w:widowControl w:val="0"/>
        <w:spacing w:after="160"/>
        <w:rPr>
          <w:rFonts w:ascii="GHEA Grapalat" w:hAnsi="GHEA Grapalat" w:cs="GHEA Grapalat"/>
          <w:b/>
          <w:sz w:val="22"/>
          <w:szCs w:val="22"/>
        </w:rPr>
      </w:pPr>
    </w:p>
    <w:p w14:paraId="466CEEA5"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C0C1B63"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78390E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D5C1735"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0F34C29"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BD76C5"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F822E0C"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02D5677"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765AFC21"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B876338"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3F61E1B"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3EDC59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3C19B7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5757F1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798856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14:paraId="414336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A883A4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72FFEF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754654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BD32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43BA23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ECB3A6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58D39A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E944D0"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101992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55E6DB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2A34CC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DC49B6C"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A8B5C1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F59DB9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54A10E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576B6F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657290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8CCF99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A8FAA6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48868F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2F8CC4" w14:textId="77777777" w:rsidR="003D2FE2" w:rsidRPr="00B138F3" w:rsidRDefault="003D2FE2" w:rsidP="003D2FE2">
      <w:pPr>
        <w:widowControl w:val="0"/>
        <w:spacing w:after="160"/>
        <w:jc w:val="right"/>
        <w:rPr>
          <w:rFonts w:ascii="GHEA Grapalat" w:hAnsi="GHEA Grapalat"/>
          <w:sz w:val="22"/>
          <w:szCs w:val="22"/>
        </w:rPr>
      </w:pPr>
    </w:p>
    <w:p w14:paraId="1B382E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55D6CB2"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7C1FD455" w14:textId="77777777" w:rsidR="003D2FE2" w:rsidRPr="00B138F3" w:rsidRDefault="003D2FE2" w:rsidP="003D2FE2">
      <w:pPr>
        <w:widowControl w:val="0"/>
        <w:spacing w:after="160"/>
        <w:jc w:val="both"/>
        <w:rPr>
          <w:rFonts w:ascii="GHEA Grapalat" w:hAnsi="GHEA Grapalat"/>
          <w:sz w:val="22"/>
          <w:szCs w:val="22"/>
        </w:rPr>
      </w:pPr>
    </w:p>
    <w:p w14:paraId="6C21C1C1" w14:textId="77777777" w:rsidR="003D2FE2" w:rsidRPr="00B138F3" w:rsidRDefault="003D2FE2" w:rsidP="003D2FE2">
      <w:pPr>
        <w:widowControl w:val="0"/>
        <w:spacing w:after="160"/>
        <w:jc w:val="both"/>
        <w:rPr>
          <w:rFonts w:ascii="GHEA Grapalat" w:hAnsi="GHEA Grapalat"/>
          <w:sz w:val="22"/>
          <w:szCs w:val="22"/>
        </w:rPr>
      </w:pPr>
    </w:p>
    <w:p w14:paraId="6612F323" w14:textId="77777777" w:rsidR="003D2FE2" w:rsidRPr="00B138F3" w:rsidRDefault="003D2FE2" w:rsidP="003D2FE2">
      <w:pPr>
        <w:rPr>
          <w:sz w:val="22"/>
          <w:szCs w:val="22"/>
        </w:rPr>
      </w:pPr>
    </w:p>
    <w:p w14:paraId="00066075" w14:textId="77777777" w:rsidR="001005B0" w:rsidRPr="00B138F3" w:rsidRDefault="001005B0" w:rsidP="003D2FE2">
      <w:pPr>
        <w:widowControl w:val="0"/>
        <w:spacing w:after="160"/>
        <w:ind w:left="567" w:right="565"/>
        <w:jc w:val="both"/>
        <w:rPr>
          <w:rFonts w:ascii="GHEA Grapalat" w:hAnsi="GHEA Grapalat"/>
          <w:sz w:val="22"/>
          <w:szCs w:val="22"/>
        </w:rPr>
      </w:pPr>
    </w:p>
    <w:p w14:paraId="0FAF1AB6" w14:textId="77777777" w:rsidR="001005B0" w:rsidRPr="00B138F3" w:rsidRDefault="001005B0" w:rsidP="00B46D58">
      <w:pPr>
        <w:widowControl w:val="0"/>
        <w:spacing w:after="160"/>
        <w:ind w:left="567" w:right="565"/>
        <w:jc w:val="center"/>
        <w:rPr>
          <w:rFonts w:ascii="GHEA Grapalat" w:hAnsi="GHEA Grapalat"/>
          <w:b/>
          <w:sz w:val="22"/>
          <w:szCs w:val="22"/>
        </w:rPr>
      </w:pPr>
    </w:p>
    <w:p w14:paraId="4BA0600E" w14:textId="77777777" w:rsidR="001005B0" w:rsidRPr="00B138F3" w:rsidRDefault="001005B0" w:rsidP="00B46D58">
      <w:pPr>
        <w:widowControl w:val="0"/>
        <w:spacing w:after="160"/>
        <w:ind w:left="567" w:right="565"/>
        <w:jc w:val="center"/>
        <w:rPr>
          <w:rFonts w:ascii="GHEA Grapalat" w:hAnsi="GHEA Grapalat"/>
          <w:b/>
          <w:sz w:val="22"/>
          <w:szCs w:val="22"/>
        </w:rPr>
      </w:pPr>
    </w:p>
    <w:p w14:paraId="6291D976" w14:textId="77777777" w:rsidR="001005B0" w:rsidRPr="00B138F3" w:rsidRDefault="001005B0" w:rsidP="00B46D58">
      <w:pPr>
        <w:widowControl w:val="0"/>
        <w:spacing w:after="160"/>
        <w:ind w:left="567" w:right="565"/>
        <w:jc w:val="center"/>
        <w:rPr>
          <w:rFonts w:ascii="GHEA Grapalat" w:hAnsi="GHEA Grapalat"/>
          <w:b/>
          <w:sz w:val="22"/>
          <w:szCs w:val="22"/>
        </w:rPr>
      </w:pPr>
    </w:p>
    <w:p w14:paraId="10506C78" w14:textId="77777777" w:rsidR="001005B0" w:rsidRPr="00B138F3" w:rsidRDefault="001005B0" w:rsidP="00B46D58">
      <w:pPr>
        <w:widowControl w:val="0"/>
        <w:spacing w:after="160"/>
        <w:ind w:left="567" w:right="565"/>
        <w:jc w:val="center"/>
        <w:rPr>
          <w:rFonts w:ascii="GHEA Grapalat" w:hAnsi="GHEA Grapalat"/>
          <w:b/>
          <w:sz w:val="22"/>
          <w:szCs w:val="22"/>
        </w:rPr>
      </w:pPr>
    </w:p>
    <w:p w14:paraId="785E00F2" w14:textId="77777777" w:rsidR="001005B0" w:rsidRPr="00B138F3" w:rsidRDefault="001005B0" w:rsidP="00B46D58">
      <w:pPr>
        <w:widowControl w:val="0"/>
        <w:spacing w:after="160"/>
        <w:ind w:left="567" w:right="565"/>
        <w:jc w:val="center"/>
        <w:rPr>
          <w:rFonts w:ascii="GHEA Grapalat" w:hAnsi="GHEA Grapalat"/>
          <w:b/>
          <w:sz w:val="22"/>
          <w:szCs w:val="22"/>
        </w:rPr>
      </w:pPr>
    </w:p>
    <w:p w14:paraId="49573D73" w14:textId="77777777" w:rsidR="001005B0" w:rsidRPr="00B138F3" w:rsidRDefault="001005B0" w:rsidP="00B46D58">
      <w:pPr>
        <w:widowControl w:val="0"/>
        <w:spacing w:after="160"/>
        <w:ind w:left="567" w:right="565"/>
        <w:jc w:val="center"/>
        <w:rPr>
          <w:rFonts w:ascii="GHEA Grapalat" w:hAnsi="GHEA Grapalat"/>
          <w:b/>
        </w:rPr>
      </w:pPr>
    </w:p>
    <w:p w14:paraId="32DD303B" w14:textId="77777777" w:rsidR="001005B0" w:rsidRPr="00B138F3" w:rsidRDefault="001005B0" w:rsidP="00B46D58">
      <w:pPr>
        <w:widowControl w:val="0"/>
        <w:spacing w:after="160"/>
        <w:ind w:left="567" w:right="565"/>
        <w:jc w:val="center"/>
        <w:rPr>
          <w:rFonts w:ascii="GHEA Grapalat" w:hAnsi="GHEA Grapalat"/>
          <w:b/>
        </w:rPr>
      </w:pPr>
    </w:p>
    <w:p w14:paraId="6A901DE6" w14:textId="77777777" w:rsidR="001005B0" w:rsidRPr="00B138F3" w:rsidRDefault="001005B0" w:rsidP="00B46D58">
      <w:pPr>
        <w:widowControl w:val="0"/>
        <w:spacing w:after="160"/>
        <w:ind w:left="567" w:right="565"/>
        <w:jc w:val="center"/>
        <w:rPr>
          <w:rFonts w:ascii="GHEA Grapalat" w:hAnsi="GHEA Grapalat"/>
          <w:b/>
        </w:rPr>
      </w:pPr>
    </w:p>
    <w:p w14:paraId="35D7F1EC" w14:textId="77777777" w:rsidR="001005B0" w:rsidRPr="00B138F3" w:rsidRDefault="001005B0" w:rsidP="00B46D58">
      <w:pPr>
        <w:widowControl w:val="0"/>
        <w:spacing w:after="160"/>
        <w:ind w:left="567" w:right="565"/>
        <w:jc w:val="center"/>
        <w:rPr>
          <w:rFonts w:ascii="GHEA Grapalat" w:hAnsi="GHEA Grapalat"/>
          <w:b/>
        </w:rPr>
      </w:pPr>
    </w:p>
    <w:p w14:paraId="3868BDC1" w14:textId="77777777" w:rsidR="001005B0" w:rsidRPr="00B138F3" w:rsidRDefault="001005B0" w:rsidP="00B46D58">
      <w:pPr>
        <w:widowControl w:val="0"/>
        <w:spacing w:after="160"/>
        <w:ind w:left="567" w:right="565"/>
        <w:jc w:val="center"/>
        <w:rPr>
          <w:rFonts w:ascii="GHEA Grapalat" w:hAnsi="GHEA Grapalat"/>
          <w:b/>
        </w:rPr>
      </w:pPr>
    </w:p>
    <w:p w14:paraId="254478D8" w14:textId="77777777" w:rsidR="001005B0" w:rsidRPr="00B138F3" w:rsidRDefault="001005B0" w:rsidP="00B46D58">
      <w:pPr>
        <w:widowControl w:val="0"/>
        <w:spacing w:after="160"/>
        <w:ind w:left="567" w:right="565"/>
        <w:jc w:val="center"/>
        <w:rPr>
          <w:rFonts w:ascii="GHEA Grapalat" w:hAnsi="GHEA Grapalat"/>
          <w:b/>
        </w:rPr>
      </w:pPr>
    </w:p>
    <w:p w14:paraId="4EDCC73E" w14:textId="77777777" w:rsidR="001005B0" w:rsidRPr="00B138F3" w:rsidRDefault="001005B0" w:rsidP="00B46D58">
      <w:pPr>
        <w:widowControl w:val="0"/>
        <w:spacing w:after="160"/>
        <w:ind w:left="567" w:right="565"/>
        <w:jc w:val="center"/>
        <w:rPr>
          <w:rFonts w:ascii="GHEA Grapalat" w:hAnsi="GHEA Grapalat"/>
          <w:b/>
        </w:rPr>
      </w:pPr>
    </w:p>
    <w:p w14:paraId="06D46806" w14:textId="77777777" w:rsidR="001005B0" w:rsidRDefault="001005B0" w:rsidP="00B46D58">
      <w:pPr>
        <w:widowControl w:val="0"/>
        <w:spacing w:after="160"/>
        <w:ind w:left="567" w:right="565"/>
        <w:jc w:val="center"/>
        <w:rPr>
          <w:rFonts w:ascii="GHEA Grapalat" w:hAnsi="GHEA Grapalat"/>
          <w:b/>
          <w:lang w:val="hy-AM"/>
        </w:rPr>
      </w:pPr>
    </w:p>
    <w:p w14:paraId="1DA76122" w14:textId="77777777" w:rsidR="00E752B6" w:rsidRDefault="00E752B6" w:rsidP="00B46D58">
      <w:pPr>
        <w:widowControl w:val="0"/>
        <w:spacing w:after="160"/>
        <w:ind w:left="567" w:right="565"/>
        <w:jc w:val="center"/>
        <w:rPr>
          <w:rFonts w:ascii="GHEA Grapalat" w:hAnsi="GHEA Grapalat"/>
          <w:b/>
          <w:lang w:val="hy-AM"/>
        </w:rPr>
      </w:pPr>
    </w:p>
    <w:p w14:paraId="39461C9C"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751F327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45C8B"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A6CE93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FBD45"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1E604DBA"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AD092"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680A2C6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2A67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B94CF4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561C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5B56FE4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0DBA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531132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66435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227C775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896C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1F4FAC5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A0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5EC64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2845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8F117F0"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CE2F1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375AD71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302DD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6A70149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FB36B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14:paraId="0BA2213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3424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B72292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E208A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8F0278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0E7F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698E4F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856DB"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4F13B46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2295275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21C1423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CFEA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6A9A6A1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1584F5"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65CE6E1D"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0E4F24F"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A30A781" w14:textId="77777777" w:rsidR="00E752B6" w:rsidRPr="00B138F3" w:rsidRDefault="00E752B6" w:rsidP="009216D6">
            <w:pPr>
              <w:widowControl w:val="0"/>
              <w:spacing w:after="160"/>
              <w:rPr>
                <w:rFonts w:ascii="GHEA Grapalat" w:hAnsi="GHEA Grapalat" w:cs="Sylfaen"/>
              </w:rPr>
            </w:pPr>
          </w:p>
          <w:p w14:paraId="2796BB6F"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CA1544F" w14:textId="77777777" w:rsidR="00E752B6" w:rsidRPr="00B138F3" w:rsidRDefault="00E752B6" w:rsidP="009216D6">
            <w:pPr>
              <w:widowControl w:val="0"/>
              <w:spacing w:after="160"/>
              <w:rPr>
                <w:rFonts w:ascii="GHEA Grapalat" w:hAnsi="GHEA Grapalat" w:cs="Sylfaen"/>
              </w:rPr>
            </w:pPr>
          </w:p>
          <w:p w14:paraId="342C436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1218A33" w14:textId="77777777" w:rsidR="00E752B6" w:rsidRPr="00B138F3" w:rsidRDefault="00E752B6" w:rsidP="009216D6">
            <w:pPr>
              <w:widowControl w:val="0"/>
              <w:spacing w:after="160"/>
              <w:rPr>
                <w:rFonts w:ascii="GHEA Grapalat" w:hAnsi="GHEA Grapalat" w:cs="Sylfaen"/>
              </w:rPr>
            </w:pPr>
          </w:p>
          <w:p w14:paraId="1EBF9594"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6DA1A72"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8354C6C"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C1B03C" w14:textId="77777777" w:rsidR="00E752B6" w:rsidRPr="00B138F3" w:rsidRDefault="00E752B6" w:rsidP="009216D6">
            <w:pPr>
              <w:widowControl w:val="0"/>
              <w:spacing w:after="160"/>
              <w:rPr>
                <w:rFonts w:ascii="GHEA Grapalat" w:hAnsi="GHEA Grapalat" w:cs="Sylfaen"/>
              </w:rPr>
            </w:pPr>
          </w:p>
          <w:p w14:paraId="2492E84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2E6D180" w14:textId="77777777" w:rsidR="00E752B6" w:rsidRPr="00B138F3" w:rsidRDefault="00E752B6" w:rsidP="009216D6">
            <w:pPr>
              <w:widowControl w:val="0"/>
              <w:spacing w:after="160"/>
              <w:jc w:val="right"/>
              <w:rPr>
                <w:rFonts w:ascii="GHEA Grapalat" w:hAnsi="GHEA Grapalat" w:cs="Tahoma"/>
              </w:rPr>
            </w:pPr>
          </w:p>
          <w:p w14:paraId="5BFFFB2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6541232" w14:textId="77777777" w:rsidR="00E752B6" w:rsidRPr="00B138F3" w:rsidRDefault="00E752B6" w:rsidP="009216D6">
            <w:pPr>
              <w:widowControl w:val="0"/>
              <w:spacing w:after="160"/>
              <w:rPr>
                <w:rFonts w:ascii="GHEA Grapalat" w:hAnsi="GHEA Grapalat" w:cs="Sylfaen"/>
              </w:rPr>
            </w:pPr>
          </w:p>
          <w:p w14:paraId="624AACA7"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DDE8E33"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B633A8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8C85D3F" w14:textId="77777777" w:rsidR="00E752B6" w:rsidRPr="00B138F3" w:rsidRDefault="00E752B6" w:rsidP="009216D6">
            <w:pPr>
              <w:widowControl w:val="0"/>
              <w:spacing w:after="160"/>
              <w:rPr>
                <w:rFonts w:ascii="GHEA Grapalat" w:hAnsi="GHEA Grapalat"/>
              </w:rPr>
            </w:pPr>
          </w:p>
          <w:p w14:paraId="69AE39C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BEBD68B"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1927C60" w14:textId="77777777" w:rsidR="00E752B6" w:rsidRPr="00B138F3" w:rsidRDefault="00E752B6" w:rsidP="009216D6">
            <w:pPr>
              <w:widowControl w:val="0"/>
              <w:spacing w:after="160"/>
              <w:rPr>
                <w:rFonts w:ascii="GHEA Grapalat" w:hAnsi="GHEA Grapalat" w:cs="Tahoma"/>
              </w:rPr>
            </w:pPr>
          </w:p>
          <w:p w14:paraId="6BBA153C"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CCD9F00"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759A049" w14:textId="77777777" w:rsidR="00E752B6" w:rsidRPr="00B138F3" w:rsidRDefault="00E752B6" w:rsidP="009216D6">
            <w:pPr>
              <w:widowControl w:val="0"/>
              <w:spacing w:after="160"/>
              <w:rPr>
                <w:rFonts w:ascii="GHEA Grapalat" w:hAnsi="GHEA Grapalat" w:cs="Tahoma"/>
              </w:rPr>
            </w:pPr>
          </w:p>
          <w:p w14:paraId="2466EFD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C0B73A8"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E60AD20" w14:textId="77777777" w:rsidR="00E752B6" w:rsidRPr="00B138F3" w:rsidRDefault="00E752B6" w:rsidP="009216D6">
            <w:pPr>
              <w:widowControl w:val="0"/>
              <w:spacing w:after="160"/>
              <w:rPr>
                <w:rFonts w:ascii="GHEA Grapalat" w:hAnsi="GHEA Grapalat" w:cs="Arial"/>
              </w:rPr>
            </w:pPr>
          </w:p>
        </w:tc>
      </w:tr>
      <w:tr w:rsidR="00E752B6" w:rsidRPr="00B138F3" w14:paraId="003D7A2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3E0211D2"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0727037" w14:textId="77777777" w:rsidR="00E752B6" w:rsidRPr="00B138F3" w:rsidRDefault="00E752B6" w:rsidP="009216D6">
            <w:pPr>
              <w:widowControl w:val="0"/>
              <w:spacing w:after="160"/>
              <w:rPr>
                <w:rFonts w:ascii="GHEA Grapalat" w:hAnsi="GHEA Grapalat" w:cs="Sylfaen"/>
              </w:rPr>
            </w:pPr>
          </w:p>
          <w:p w14:paraId="7147E065"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D786A9D"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F9F06D7" w14:textId="77777777" w:rsidR="00E752B6" w:rsidRPr="00B138F3" w:rsidRDefault="00E752B6" w:rsidP="009216D6">
            <w:pPr>
              <w:widowControl w:val="0"/>
              <w:spacing w:after="160"/>
              <w:rPr>
                <w:rFonts w:ascii="GHEA Grapalat" w:hAnsi="GHEA Grapalat"/>
              </w:rPr>
            </w:pPr>
          </w:p>
          <w:p w14:paraId="52D63F0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1837531" w14:textId="77777777" w:rsidR="00E752B6" w:rsidRPr="00B138F3" w:rsidRDefault="00E752B6" w:rsidP="00E752B6">
      <w:pPr>
        <w:widowControl w:val="0"/>
        <w:spacing w:after="160"/>
        <w:jc w:val="center"/>
        <w:rPr>
          <w:rFonts w:ascii="GHEA Grapalat" w:hAnsi="GHEA Grapalat" w:cs="Sylfaen"/>
        </w:rPr>
      </w:pPr>
    </w:p>
    <w:p w14:paraId="3B33C8E5" w14:textId="77777777" w:rsidR="00E752B6" w:rsidRPr="00E752B6" w:rsidRDefault="00E752B6" w:rsidP="00B46D58">
      <w:pPr>
        <w:widowControl w:val="0"/>
        <w:spacing w:after="160"/>
        <w:ind w:left="567" w:right="565"/>
        <w:jc w:val="center"/>
        <w:rPr>
          <w:rFonts w:ascii="GHEA Grapalat" w:hAnsi="GHEA Grapalat"/>
          <w:b/>
        </w:rPr>
      </w:pPr>
    </w:p>
    <w:p w14:paraId="4CAED73A" w14:textId="77777777" w:rsidR="001005B0" w:rsidRPr="00B138F3" w:rsidRDefault="001005B0" w:rsidP="00B46D58">
      <w:pPr>
        <w:widowControl w:val="0"/>
        <w:spacing w:after="160"/>
        <w:ind w:left="567" w:right="565"/>
        <w:jc w:val="center"/>
        <w:rPr>
          <w:rFonts w:ascii="GHEA Grapalat" w:hAnsi="GHEA Grapalat"/>
          <w:b/>
        </w:rPr>
      </w:pPr>
    </w:p>
    <w:p w14:paraId="6A83A455" w14:textId="77777777" w:rsidR="001005B0" w:rsidRPr="00B138F3" w:rsidRDefault="001005B0" w:rsidP="00B46D58">
      <w:pPr>
        <w:widowControl w:val="0"/>
        <w:spacing w:after="160"/>
        <w:ind w:left="567" w:right="565"/>
        <w:jc w:val="center"/>
        <w:rPr>
          <w:rFonts w:ascii="GHEA Grapalat" w:hAnsi="GHEA Grapalat"/>
          <w:b/>
        </w:rPr>
      </w:pPr>
    </w:p>
    <w:p w14:paraId="57445008" w14:textId="77777777" w:rsidR="001005B0" w:rsidRPr="00B138F3" w:rsidRDefault="001005B0" w:rsidP="00B46D58">
      <w:pPr>
        <w:widowControl w:val="0"/>
        <w:spacing w:after="160"/>
        <w:ind w:left="567" w:right="565"/>
        <w:jc w:val="center"/>
        <w:rPr>
          <w:rFonts w:ascii="GHEA Grapalat" w:hAnsi="GHEA Grapalat"/>
          <w:b/>
        </w:rPr>
      </w:pPr>
    </w:p>
    <w:p w14:paraId="72BF261C" w14:textId="77777777" w:rsidR="00C3421C" w:rsidRPr="00B138F3" w:rsidRDefault="00C3421C" w:rsidP="00C3421C">
      <w:pPr>
        <w:widowControl w:val="0"/>
        <w:spacing w:after="160"/>
        <w:jc w:val="center"/>
        <w:rPr>
          <w:rFonts w:ascii="GHEA Grapalat" w:hAnsi="GHEA Grapalat" w:cs="Sylfaen"/>
        </w:rPr>
      </w:pPr>
    </w:p>
    <w:p w14:paraId="2A25ECE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FDD640"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4110C8D"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CAF97A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B32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772D15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AD5B19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30A2C5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854F59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E5E0A0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8B3918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BE2997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F27727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75FAE5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58818D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5A5C1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8B46C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262B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64D7A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8B291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BCCEA0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E8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0623B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38909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4EC1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3AD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CE70C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3B9E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322F8D"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95700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85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9DE1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1BAD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396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41602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118B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174D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160BE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AD2E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DB003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8DB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5A32D2A"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0088A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8C08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8E28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ABC1C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F70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02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09C3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59A2A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F63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A4180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D28DD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9E0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6862C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45C4B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8D7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3964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5D419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15E0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799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EEE9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8365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C82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8A61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EC672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328E6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771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7DDEF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84155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8981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F4335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064B9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D234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801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B0E9C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AA2CE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E63B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7C70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1FF4A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7CBD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08B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381F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F0A72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801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82310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EA0BC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F844B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FAB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DB25A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5767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A45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E74F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0D467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44BE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5BEA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E3B8A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D3621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641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AF189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1322CE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FF0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0B94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A3DDD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17D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21B6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6D67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DB03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199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B92CA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69E5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303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C59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E387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529F2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4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5CFFA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6BC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A1B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3D38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AD08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309096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B3A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07DD9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B0822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2F78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26AB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4394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3D24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5D71D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8938F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EDEBC5"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57ABA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5D19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140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A0E58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355A5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DB5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ED57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34663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DE19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2865B"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A094A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6E35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F85D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4BF66A5"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DD1AF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408F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DE6A1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7939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B8F8A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CC739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30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8AB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AB05C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ADEBC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EA65B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0EF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51E3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B95C2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5E3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3A57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03502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C9D03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0818F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FB3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E2BDF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41FE3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7500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1B36E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B9F61BA"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74DD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A5817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16EF8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5F8F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E07E1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F58000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6E3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4C5AA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13F38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4BC5B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F00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B3089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631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3CBD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94EAD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A5EF1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75FE40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D23E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1C9C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9AFA0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A194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9DE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78B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E2F68BF"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A84F31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884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B71B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B9FBA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5BC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EF63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7D9D31E"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5B37A3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DFD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96F9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9F7F00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BFF5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4237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95E217D"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B4A41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935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512B2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795794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FE7C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4DF4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A95C64"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53C84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6BE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3FC448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2F5C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988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1A7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B346CBE"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701A8E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7B7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0E36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848C2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C9A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D2B5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86B6AA" w14:textId="77777777" w:rsidR="00C3421C" w:rsidRPr="00B138F3" w:rsidRDefault="00C3421C" w:rsidP="000745BE">
            <w:pPr>
              <w:widowControl w:val="0"/>
              <w:spacing w:after="120"/>
              <w:jc w:val="center"/>
              <w:rPr>
                <w:rFonts w:ascii="GHEA Grapalat" w:hAnsi="GHEA Grapalat"/>
                <w:sz w:val="18"/>
                <w:szCs w:val="18"/>
              </w:rPr>
            </w:pPr>
          </w:p>
        </w:tc>
      </w:tr>
    </w:tbl>
    <w:p w14:paraId="45C91B1C" w14:textId="77777777" w:rsidR="001005B0" w:rsidRPr="00B138F3" w:rsidRDefault="001005B0" w:rsidP="00B46D58">
      <w:pPr>
        <w:widowControl w:val="0"/>
        <w:spacing w:after="160"/>
        <w:ind w:left="567" w:right="565"/>
        <w:jc w:val="center"/>
        <w:rPr>
          <w:rFonts w:ascii="GHEA Grapalat" w:hAnsi="GHEA Grapalat"/>
          <w:b/>
        </w:rPr>
      </w:pPr>
    </w:p>
    <w:p w14:paraId="4F21E19B" w14:textId="77777777" w:rsidR="001005B0" w:rsidRPr="00B138F3" w:rsidRDefault="001005B0" w:rsidP="00B46D58">
      <w:pPr>
        <w:widowControl w:val="0"/>
        <w:spacing w:after="160"/>
        <w:ind w:left="567" w:right="565"/>
        <w:jc w:val="center"/>
        <w:rPr>
          <w:rFonts w:ascii="GHEA Grapalat" w:hAnsi="GHEA Grapalat"/>
          <w:b/>
        </w:rPr>
      </w:pPr>
    </w:p>
    <w:p w14:paraId="61D8C861" w14:textId="77777777" w:rsidR="001005B0" w:rsidRPr="00B138F3" w:rsidRDefault="001005B0" w:rsidP="00B46D58">
      <w:pPr>
        <w:widowControl w:val="0"/>
        <w:spacing w:after="160"/>
        <w:ind w:left="567" w:right="565"/>
        <w:jc w:val="center"/>
        <w:rPr>
          <w:rFonts w:ascii="GHEA Grapalat" w:hAnsi="GHEA Grapalat"/>
          <w:b/>
        </w:rPr>
      </w:pPr>
    </w:p>
    <w:p w14:paraId="548C1F9B" w14:textId="77777777" w:rsidR="001005B0" w:rsidRPr="00B138F3" w:rsidRDefault="001005B0" w:rsidP="00B46D58">
      <w:pPr>
        <w:widowControl w:val="0"/>
        <w:spacing w:after="160"/>
        <w:ind w:left="567" w:right="565"/>
        <w:jc w:val="center"/>
        <w:rPr>
          <w:rFonts w:ascii="GHEA Grapalat" w:hAnsi="GHEA Grapalat"/>
          <w:b/>
        </w:rPr>
      </w:pPr>
    </w:p>
    <w:p w14:paraId="1EA56C81" w14:textId="77777777" w:rsidR="001005B0" w:rsidRPr="00B138F3" w:rsidRDefault="001005B0" w:rsidP="00B46D58">
      <w:pPr>
        <w:widowControl w:val="0"/>
        <w:spacing w:after="160"/>
        <w:ind w:left="567" w:right="565"/>
        <w:jc w:val="center"/>
        <w:rPr>
          <w:rFonts w:ascii="GHEA Grapalat" w:hAnsi="GHEA Grapalat"/>
          <w:b/>
        </w:rPr>
      </w:pPr>
    </w:p>
    <w:p w14:paraId="4B40599E" w14:textId="77777777" w:rsidR="001005B0" w:rsidRPr="00B138F3" w:rsidRDefault="001005B0" w:rsidP="00B46D58">
      <w:pPr>
        <w:widowControl w:val="0"/>
        <w:spacing w:after="160"/>
        <w:ind w:left="567" w:right="565"/>
        <w:jc w:val="center"/>
        <w:rPr>
          <w:rFonts w:ascii="GHEA Grapalat" w:hAnsi="GHEA Grapalat"/>
          <w:b/>
        </w:rPr>
      </w:pPr>
    </w:p>
    <w:p w14:paraId="7EBAEA8C" w14:textId="77777777" w:rsidR="001005B0" w:rsidRPr="00B138F3" w:rsidRDefault="001005B0" w:rsidP="00B46D58">
      <w:pPr>
        <w:widowControl w:val="0"/>
        <w:spacing w:after="160"/>
        <w:ind w:left="567" w:right="565"/>
        <w:jc w:val="center"/>
        <w:rPr>
          <w:rFonts w:ascii="GHEA Grapalat" w:hAnsi="GHEA Grapalat"/>
          <w:b/>
        </w:rPr>
      </w:pPr>
    </w:p>
    <w:p w14:paraId="63C4E921" w14:textId="77777777" w:rsidR="001005B0" w:rsidRPr="00B138F3" w:rsidRDefault="001005B0" w:rsidP="00B46D58">
      <w:pPr>
        <w:widowControl w:val="0"/>
        <w:spacing w:after="160"/>
        <w:ind w:left="567" w:right="565"/>
        <w:jc w:val="center"/>
        <w:rPr>
          <w:rFonts w:ascii="GHEA Grapalat" w:hAnsi="GHEA Grapalat"/>
          <w:b/>
        </w:rPr>
      </w:pPr>
    </w:p>
    <w:p w14:paraId="143082F7" w14:textId="77777777" w:rsidR="001005B0" w:rsidRPr="00B138F3" w:rsidRDefault="001005B0" w:rsidP="00B46D58">
      <w:pPr>
        <w:widowControl w:val="0"/>
        <w:spacing w:after="160"/>
        <w:ind w:left="567" w:right="565"/>
        <w:jc w:val="center"/>
        <w:rPr>
          <w:rFonts w:ascii="GHEA Grapalat" w:hAnsi="GHEA Grapalat"/>
          <w:b/>
        </w:rPr>
      </w:pPr>
    </w:p>
    <w:p w14:paraId="241CE765" w14:textId="77777777" w:rsidR="001005B0" w:rsidRPr="00B138F3" w:rsidRDefault="001005B0" w:rsidP="00B46D58">
      <w:pPr>
        <w:widowControl w:val="0"/>
        <w:spacing w:after="160"/>
        <w:ind w:left="567" w:right="565"/>
        <w:jc w:val="center"/>
        <w:rPr>
          <w:rFonts w:ascii="GHEA Grapalat" w:hAnsi="GHEA Grapalat"/>
          <w:b/>
        </w:rPr>
      </w:pPr>
    </w:p>
    <w:p w14:paraId="03E5C0DF" w14:textId="77777777" w:rsidR="001005B0" w:rsidRPr="00B138F3" w:rsidRDefault="001005B0" w:rsidP="00B46D58">
      <w:pPr>
        <w:widowControl w:val="0"/>
        <w:spacing w:after="160"/>
        <w:ind w:left="567" w:right="565"/>
        <w:jc w:val="center"/>
        <w:rPr>
          <w:rFonts w:ascii="GHEA Grapalat" w:hAnsi="GHEA Grapalat"/>
          <w:b/>
        </w:rPr>
      </w:pPr>
    </w:p>
    <w:p w14:paraId="2024E0D0" w14:textId="77777777" w:rsidR="001005B0" w:rsidRPr="00B138F3" w:rsidRDefault="001005B0" w:rsidP="00B46D58">
      <w:pPr>
        <w:widowControl w:val="0"/>
        <w:spacing w:after="160"/>
        <w:ind w:left="567" w:right="565"/>
        <w:jc w:val="center"/>
        <w:rPr>
          <w:rFonts w:ascii="GHEA Grapalat" w:hAnsi="GHEA Grapalat"/>
          <w:b/>
        </w:rPr>
      </w:pPr>
    </w:p>
    <w:p w14:paraId="41D14F13" w14:textId="77777777" w:rsidR="001005B0" w:rsidRPr="00B138F3" w:rsidRDefault="001005B0" w:rsidP="00B46D58">
      <w:pPr>
        <w:widowControl w:val="0"/>
        <w:spacing w:after="160"/>
        <w:ind w:left="567" w:right="565"/>
        <w:jc w:val="center"/>
        <w:rPr>
          <w:rFonts w:ascii="GHEA Grapalat" w:hAnsi="GHEA Grapalat"/>
          <w:b/>
        </w:rPr>
      </w:pPr>
    </w:p>
    <w:p w14:paraId="15D358A2" w14:textId="77777777" w:rsidR="001005B0" w:rsidRPr="00B138F3" w:rsidRDefault="001005B0" w:rsidP="00B46D58">
      <w:pPr>
        <w:widowControl w:val="0"/>
        <w:spacing w:after="160"/>
        <w:ind w:left="567" w:right="565"/>
        <w:jc w:val="center"/>
        <w:rPr>
          <w:rFonts w:ascii="GHEA Grapalat" w:hAnsi="GHEA Grapalat"/>
          <w:b/>
        </w:rPr>
      </w:pPr>
    </w:p>
    <w:p w14:paraId="67FBF253" w14:textId="77777777" w:rsidR="001005B0" w:rsidRPr="00B138F3" w:rsidRDefault="001005B0" w:rsidP="00B46D58">
      <w:pPr>
        <w:widowControl w:val="0"/>
        <w:spacing w:after="160"/>
        <w:ind w:left="567" w:right="565"/>
        <w:jc w:val="center"/>
        <w:rPr>
          <w:rFonts w:ascii="GHEA Grapalat" w:hAnsi="GHEA Grapalat"/>
          <w:b/>
        </w:rPr>
      </w:pPr>
    </w:p>
    <w:p w14:paraId="478C5230" w14:textId="77777777" w:rsidR="001005B0" w:rsidRPr="00B138F3" w:rsidRDefault="001005B0" w:rsidP="00B46D58">
      <w:pPr>
        <w:widowControl w:val="0"/>
        <w:spacing w:after="160"/>
        <w:ind w:left="567" w:right="565"/>
        <w:jc w:val="center"/>
        <w:rPr>
          <w:rFonts w:ascii="GHEA Grapalat" w:hAnsi="GHEA Grapalat"/>
          <w:b/>
        </w:rPr>
      </w:pPr>
    </w:p>
    <w:p w14:paraId="6D39D4D3" w14:textId="77777777" w:rsidR="001005B0" w:rsidRPr="00B138F3" w:rsidRDefault="001005B0" w:rsidP="00B46D58">
      <w:pPr>
        <w:widowControl w:val="0"/>
        <w:spacing w:after="160"/>
        <w:ind w:left="567" w:right="565"/>
        <w:jc w:val="center"/>
        <w:rPr>
          <w:rFonts w:ascii="GHEA Grapalat" w:hAnsi="GHEA Grapalat"/>
          <w:b/>
        </w:rPr>
      </w:pPr>
    </w:p>
    <w:p w14:paraId="5EA6973D" w14:textId="77777777" w:rsidR="00E15A1C" w:rsidRDefault="00E15A1C" w:rsidP="00235549">
      <w:pPr>
        <w:widowControl w:val="0"/>
        <w:spacing w:after="160"/>
        <w:ind w:firstLine="567"/>
        <w:jc w:val="right"/>
        <w:rPr>
          <w:rFonts w:ascii="GHEA Grapalat" w:hAnsi="GHEA Grapalat"/>
          <w:b/>
        </w:rPr>
      </w:pPr>
    </w:p>
    <w:p w14:paraId="3804F147"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0A8FCC6" w14:textId="77777777"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2563FA">
        <w:rPr>
          <w:rFonts w:ascii="GHEA Grapalat" w:hAnsi="GHEA Grapalat"/>
          <w:b/>
          <w:sz w:val="24"/>
          <w:szCs w:val="24"/>
        </w:rPr>
        <w:t>ՀՀԿՈՏ-ՆՈՐ ԱՐՏԱՄԵՏ-ՄԴ-ԳՀԾՁԲ-23/17</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5DF5F272" w14:textId="77777777" w:rsidR="001005B0" w:rsidRPr="00B138F3" w:rsidRDefault="001005B0" w:rsidP="00B46D58">
      <w:pPr>
        <w:widowControl w:val="0"/>
        <w:spacing w:after="160"/>
        <w:ind w:left="567" w:right="565"/>
        <w:jc w:val="center"/>
        <w:rPr>
          <w:rFonts w:ascii="GHEA Grapalat" w:hAnsi="GHEA Grapalat"/>
          <w:b/>
        </w:rPr>
      </w:pPr>
    </w:p>
    <w:p w14:paraId="3F62FA4C"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3290B40"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68A187B0" w14:textId="77777777" w:rsidR="001005B0" w:rsidRPr="00B138F3" w:rsidRDefault="001005B0" w:rsidP="00B46D58">
      <w:pPr>
        <w:widowControl w:val="0"/>
        <w:spacing w:after="160"/>
        <w:ind w:left="567" w:right="565"/>
        <w:jc w:val="center"/>
        <w:rPr>
          <w:rFonts w:ascii="GHEA Grapalat" w:hAnsi="GHEA Grapalat"/>
          <w:b/>
        </w:rPr>
      </w:pPr>
    </w:p>
    <w:p w14:paraId="17DF6B4B"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14:paraId="7123D57D"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06C213ED"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5E8313C8"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659AD1B2"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7F6B8508"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ADB8F4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34144493"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897949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A2B5E5C"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2CCFC78A"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A26C3FD"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3985FE"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5D64D3F"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95E39FC"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EE3590E"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2DC4621"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77B23E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A1C1194"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9"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01DB465E" w14:textId="77777777"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 xml:space="preserve">номер заключаемого </w:t>
      </w:r>
      <w:proofErr w:type="spellStart"/>
      <w:r w:rsidR="00D0114A" w:rsidRPr="00E22E83">
        <w:rPr>
          <w:rFonts w:ascii="GHEA Grapalat" w:eastAsiaTheme="minorHAnsi" w:hAnsi="GHEA Grapalat" w:cstheme="minorBidi"/>
          <w:sz w:val="18"/>
          <w:szCs w:val="18"/>
        </w:rPr>
        <w:t>договара</w:t>
      </w:r>
      <w:proofErr w:type="spellEnd"/>
    </w:p>
    <w:p w14:paraId="54273154"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14:paraId="7E9C51A9" w14:textId="77777777"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proofErr w:type="gramStart"/>
      <w:r w:rsidR="00D0114A" w:rsidRPr="00E22E83">
        <w:rPr>
          <w:rFonts w:ascii="GHEA Grapalat" w:eastAsiaTheme="minorHAnsi" w:hAnsi="GHEA Grapalat" w:cstheme="minorBidi"/>
        </w:rPr>
        <w:t>дня</w:t>
      </w:r>
      <w:proofErr w:type="gramEnd"/>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4DF5B1B0" w14:textId="77777777"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14:paraId="65AE78FD" w14:textId="77777777"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716469C2" w14:textId="77777777"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343A2E3D" w14:textId="77777777"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370CB041" w14:textId="77777777"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w:t>
      </w:r>
      <w:proofErr w:type="spellStart"/>
      <w:r w:rsidRPr="00E22E83">
        <w:rPr>
          <w:rFonts w:ascii="GHEA Grapalat" w:eastAsiaTheme="minorHAnsi" w:hAnsi="GHEA Grapalat" w:cstheme="minorBidi"/>
        </w:rPr>
        <w:t>закупкок</w:t>
      </w:r>
      <w:proofErr w:type="spellEnd"/>
      <w:r w:rsidRPr="00E22E83">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7CD27C2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1F13258"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25158A"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2B8121E"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A9BF19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B8F64B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718029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F29597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059090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2BD697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7835B4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551D8B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FF2A842"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B2DE164"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A2C8515"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8FA429B"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3DA153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6BCD5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2B0986F"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BD4A567"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DA3A68"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9FF876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AF9D87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7DF28F4B" w14:textId="77777777" w:rsidR="001005B0" w:rsidRPr="00B138F3" w:rsidRDefault="001005B0" w:rsidP="00B46D58">
      <w:pPr>
        <w:widowControl w:val="0"/>
        <w:spacing w:after="160"/>
        <w:ind w:left="567" w:right="565"/>
        <w:jc w:val="center"/>
        <w:rPr>
          <w:rFonts w:ascii="GHEA Grapalat" w:hAnsi="GHEA Grapalat"/>
          <w:b/>
        </w:rPr>
      </w:pPr>
    </w:p>
    <w:p w14:paraId="5D701B51" w14:textId="77777777" w:rsidR="001005B0" w:rsidRPr="00B138F3" w:rsidRDefault="001005B0" w:rsidP="00B46D58">
      <w:pPr>
        <w:widowControl w:val="0"/>
        <w:spacing w:after="160"/>
        <w:ind w:left="567" w:right="565"/>
        <w:jc w:val="center"/>
        <w:rPr>
          <w:rFonts w:ascii="GHEA Grapalat" w:hAnsi="GHEA Grapalat"/>
          <w:b/>
        </w:rPr>
      </w:pPr>
    </w:p>
    <w:p w14:paraId="30D4E1FF" w14:textId="77777777" w:rsidR="00E15A1C" w:rsidRDefault="00E15A1C" w:rsidP="000A214C">
      <w:pPr>
        <w:widowControl w:val="0"/>
        <w:spacing w:after="160"/>
        <w:jc w:val="right"/>
        <w:rPr>
          <w:rFonts w:ascii="GHEA Grapalat" w:hAnsi="GHEA Grapalat"/>
          <w:i/>
        </w:rPr>
      </w:pPr>
    </w:p>
    <w:p w14:paraId="71EEB8DE" w14:textId="77777777" w:rsidR="00E15A1C" w:rsidRDefault="00E15A1C" w:rsidP="000A214C">
      <w:pPr>
        <w:widowControl w:val="0"/>
        <w:spacing w:after="160"/>
        <w:jc w:val="right"/>
        <w:rPr>
          <w:rFonts w:ascii="GHEA Grapalat" w:hAnsi="GHEA Grapalat"/>
          <w:i/>
        </w:rPr>
      </w:pPr>
    </w:p>
    <w:p w14:paraId="6E37168E" w14:textId="77777777" w:rsidR="00E15A1C" w:rsidRDefault="00E15A1C" w:rsidP="000A214C">
      <w:pPr>
        <w:widowControl w:val="0"/>
        <w:spacing w:after="160"/>
        <w:jc w:val="right"/>
        <w:rPr>
          <w:rFonts w:ascii="GHEA Grapalat" w:hAnsi="GHEA Grapalat"/>
          <w:i/>
        </w:rPr>
      </w:pPr>
    </w:p>
    <w:p w14:paraId="526933CE" w14:textId="77777777" w:rsidR="00E15A1C" w:rsidRDefault="00E15A1C" w:rsidP="000A214C">
      <w:pPr>
        <w:widowControl w:val="0"/>
        <w:spacing w:after="160"/>
        <w:jc w:val="right"/>
        <w:rPr>
          <w:rFonts w:ascii="GHEA Grapalat" w:hAnsi="GHEA Grapalat"/>
          <w:i/>
        </w:rPr>
      </w:pPr>
    </w:p>
    <w:p w14:paraId="28F5472B" w14:textId="77777777" w:rsidR="00E15A1C" w:rsidRDefault="00E15A1C" w:rsidP="000A214C">
      <w:pPr>
        <w:widowControl w:val="0"/>
        <w:spacing w:after="160"/>
        <w:jc w:val="right"/>
        <w:rPr>
          <w:rFonts w:ascii="GHEA Grapalat" w:hAnsi="GHEA Grapalat"/>
          <w:i/>
        </w:rPr>
      </w:pPr>
    </w:p>
    <w:p w14:paraId="64B81496" w14:textId="77777777" w:rsidR="000A4ACC" w:rsidRDefault="000A4ACC">
      <w:pPr>
        <w:rPr>
          <w:rFonts w:ascii="GHEA Grapalat" w:hAnsi="GHEA Grapalat"/>
          <w:i/>
        </w:rPr>
      </w:pPr>
      <w:r>
        <w:rPr>
          <w:rFonts w:ascii="GHEA Grapalat" w:hAnsi="GHEA Grapalat"/>
          <w:i/>
        </w:rPr>
        <w:br w:type="page"/>
      </w:r>
    </w:p>
    <w:p w14:paraId="04FAA1C7"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E1CF642" w14:textId="77777777"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2563FA">
        <w:rPr>
          <w:rFonts w:ascii="GHEA Grapalat" w:hAnsi="GHEA Grapalat"/>
          <w:i/>
        </w:rPr>
        <w:t>ՀՀԿՈՏ-ՆՈՐ ԱՐՏԱՄԵՏ-ՄԴ-ԳՀԾՁԲ-23/17</w:t>
      </w:r>
      <w:r w:rsidRPr="00B138F3">
        <w:rPr>
          <w:rFonts w:ascii="GHEA Grapalat" w:hAnsi="GHEA Grapalat"/>
          <w:i/>
        </w:rPr>
        <w:t>"</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23"/>
        <w:t>*</w:t>
      </w:r>
    </w:p>
    <w:p w14:paraId="582006D6" w14:textId="77777777" w:rsidR="00AF4211" w:rsidRPr="00B138F3" w:rsidRDefault="00AF4211" w:rsidP="000A214C">
      <w:pPr>
        <w:widowControl w:val="0"/>
        <w:spacing w:after="160"/>
        <w:jc w:val="center"/>
        <w:rPr>
          <w:rFonts w:ascii="GHEA Grapalat" w:hAnsi="GHEA Grapalat"/>
          <w:b/>
        </w:rPr>
      </w:pPr>
    </w:p>
    <w:p w14:paraId="5FB316CF"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47EDF9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0B803B0" w14:textId="77777777" w:rsidTr="000745BE">
        <w:tc>
          <w:tcPr>
            <w:tcW w:w="4786" w:type="dxa"/>
          </w:tcPr>
          <w:p w14:paraId="425455E8"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8708C02"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4"/>
              <w:t>**</w:t>
            </w:r>
          </w:p>
        </w:tc>
      </w:tr>
    </w:tbl>
    <w:p w14:paraId="3E726468" w14:textId="77777777" w:rsidR="000A214C" w:rsidRPr="00B138F3" w:rsidRDefault="000A214C" w:rsidP="000A214C">
      <w:pPr>
        <w:widowControl w:val="0"/>
        <w:spacing w:after="160"/>
        <w:rPr>
          <w:rFonts w:ascii="GHEA Grapalat" w:hAnsi="GHEA Grapalat" w:cs="GHEA Grapalat"/>
          <w:b/>
        </w:rPr>
      </w:pPr>
    </w:p>
    <w:p w14:paraId="4582D2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6C2437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5A35C9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724BCD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76D5AB9"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93E442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4C93095"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559A89C"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BA63267"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1E86911"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C138E3C" w14:textId="77777777" w:rsidR="000A214C" w:rsidRPr="00B138F3" w:rsidRDefault="000A214C" w:rsidP="000A214C">
      <w:pPr>
        <w:rPr>
          <w:rFonts w:ascii="GHEA Grapalat" w:hAnsi="GHEA Grapalat"/>
        </w:rPr>
      </w:pPr>
      <w:r w:rsidRPr="00B138F3">
        <w:rPr>
          <w:rFonts w:ascii="GHEA Grapalat" w:hAnsi="GHEA Grapalat"/>
        </w:rPr>
        <w:br w:type="page"/>
      </w:r>
    </w:p>
    <w:p w14:paraId="7544849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9E705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9478B6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8BB95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6FD4B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03F224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3112DC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B9F2B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44AEE1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99C0E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2EE5F9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DD547F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A37C0F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7F216D9"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5D63643D"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909571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65F12E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40F71"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1B1236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3A775C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A5EA4A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BDF2BB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B9DF27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56B7BE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77DEB8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4C11E8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FBD6A1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09B41D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F3A381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859EE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C2E9243"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61ADD59A" w14:textId="77777777"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14:paraId="64E856CD" w14:textId="77777777" w:rsidR="00BE2572" w:rsidRPr="00B138F3" w:rsidRDefault="00BE2572" w:rsidP="00BE2572">
      <w:pPr>
        <w:widowControl w:val="0"/>
        <w:spacing w:after="160"/>
        <w:jc w:val="center"/>
        <w:rPr>
          <w:rFonts w:ascii="GHEA Grapalat" w:hAnsi="GHEA Grapalat" w:cs="Sylfaen"/>
        </w:rPr>
      </w:pPr>
    </w:p>
    <w:p w14:paraId="4056D8DB" w14:textId="77777777" w:rsidR="00E752B6" w:rsidRPr="00E752B6" w:rsidRDefault="00E752B6" w:rsidP="00BE2572">
      <w:pPr>
        <w:rPr>
          <w:rFonts w:ascii="GHEA Grapalat" w:hAnsi="GHEA Grapalat" w:cs="Sylfaen"/>
        </w:rPr>
      </w:pPr>
    </w:p>
    <w:p w14:paraId="5ECA0FFD"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5489844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4533A"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29F5A6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47814"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052F53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5BF1A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B8299F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59B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752B6" w:rsidRPr="00B138F3" w14:paraId="62C29514"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84E5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2D34716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E1E1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E3F977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EF669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09FC71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A22CD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2B3841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A5AF0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289E0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DB6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72B4C28A"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6563D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35A6D02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81D4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0CB341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5E7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E752B6" w:rsidRPr="00B138F3" w14:paraId="12CE9DD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7A48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18E2CE0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A04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7ED9C61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05855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BD8FFF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CFA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3CF246E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EE11BC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53B4A261"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5ED1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A2177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C65115"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6778033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0EEB662"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0D7B322" w14:textId="77777777" w:rsidR="00E752B6" w:rsidRPr="00B138F3" w:rsidRDefault="00E752B6" w:rsidP="009216D6">
            <w:pPr>
              <w:widowControl w:val="0"/>
              <w:spacing w:after="160"/>
              <w:rPr>
                <w:rFonts w:ascii="GHEA Grapalat" w:hAnsi="GHEA Grapalat" w:cs="Sylfaen"/>
              </w:rPr>
            </w:pPr>
          </w:p>
          <w:p w14:paraId="3DFFD7A0"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1AFFD86A" w14:textId="77777777" w:rsidR="00E752B6" w:rsidRPr="00B138F3" w:rsidRDefault="00E752B6" w:rsidP="009216D6">
            <w:pPr>
              <w:widowControl w:val="0"/>
              <w:spacing w:after="160"/>
              <w:rPr>
                <w:rFonts w:ascii="GHEA Grapalat" w:hAnsi="GHEA Grapalat" w:cs="Sylfaen"/>
              </w:rPr>
            </w:pPr>
          </w:p>
          <w:p w14:paraId="641E125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0B206B7" w14:textId="77777777" w:rsidR="00E752B6" w:rsidRPr="00B138F3" w:rsidRDefault="00E752B6" w:rsidP="009216D6">
            <w:pPr>
              <w:widowControl w:val="0"/>
              <w:spacing w:after="160"/>
              <w:rPr>
                <w:rFonts w:ascii="GHEA Grapalat" w:hAnsi="GHEA Grapalat" w:cs="Sylfaen"/>
              </w:rPr>
            </w:pPr>
          </w:p>
          <w:p w14:paraId="78B89163"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BAE8D5B"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271C8C7"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23069A2" w14:textId="77777777" w:rsidR="00E752B6" w:rsidRPr="00B138F3" w:rsidRDefault="00E752B6" w:rsidP="009216D6">
            <w:pPr>
              <w:widowControl w:val="0"/>
              <w:spacing w:after="160"/>
              <w:rPr>
                <w:rFonts w:ascii="GHEA Grapalat" w:hAnsi="GHEA Grapalat" w:cs="Sylfaen"/>
              </w:rPr>
            </w:pPr>
          </w:p>
          <w:p w14:paraId="465168E8"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C326C44" w14:textId="77777777" w:rsidR="00E752B6" w:rsidRPr="00B138F3" w:rsidRDefault="00E752B6" w:rsidP="009216D6">
            <w:pPr>
              <w:widowControl w:val="0"/>
              <w:spacing w:after="160"/>
              <w:jc w:val="right"/>
              <w:rPr>
                <w:rFonts w:ascii="GHEA Grapalat" w:hAnsi="GHEA Grapalat" w:cs="Tahoma"/>
              </w:rPr>
            </w:pPr>
          </w:p>
          <w:p w14:paraId="75703A53"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D7A893F" w14:textId="77777777" w:rsidR="00E752B6" w:rsidRPr="00B138F3" w:rsidRDefault="00E752B6" w:rsidP="009216D6">
            <w:pPr>
              <w:widowControl w:val="0"/>
              <w:spacing w:after="160"/>
              <w:rPr>
                <w:rFonts w:ascii="GHEA Grapalat" w:hAnsi="GHEA Grapalat" w:cs="Sylfaen"/>
              </w:rPr>
            </w:pPr>
          </w:p>
          <w:p w14:paraId="10F022E9"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2CD16A80"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21FFBCC"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00B7809" w14:textId="77777777" w:rsidR="00E752B6" w:rsidRPr="00B138F3" w:rsidRDefault="00E752B6" w:rsidP="009216D6">
            <w:pPr>
              <w:widowControl w:val="0"/>
              <w:spacing w:after="160"/>
              <w:rPr>
                <w:rFonts w:ascii="GHEA Grapalat" w:hAnsi="GHEA Grapalat"/>
              </w:rPr>
            </w:pPr>
          </w:p>
          <w:p w14:paraId="7308AA37"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E76F29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446944E" w14:textId="77777777" w:rsidR="00E752B6" w:rsidRPr="00B138F3" w:rsidRDefault="00E752B6" w:rsidP="009216D6">
            <w:pPr>
              <w:widowControl w:val="0"/>
              <w:spacing w:after="160"/>
              <w:rPr>
                <w:rFonts w:ascii="GHEA Grapalat" w:hAnsi="GHEA Grapalat" w:cs="Tahoma"/>
              </w:rPr>
            </w:pPr>
          </w:p>
          <w:p w14:paraId="42B4464F"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8FA139A"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CEB8B0" w14:textId="77777777" w:rsidR="00E752B6" w:rsidRPr="00B138F3" w:rsidRDefault="00E752B6" w:rsidP="009216D6">
            <w:pPr>
              <w:widowControl w:val="0"/>
              <w:spacing w:after="160"/>
              <w:rPr>
                <w:rFonts w:ascii="GHEA Grapalat" w:hAnsi="GHEA Grapalat" w:cs="Tahoma"/>
              </w:rPr>
            </w:pPr>
          </w:p>
          <w:p w14:paraId="31900531"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D23E6B0"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555EF7D" w14:textId="77777777" w:rsidR="00E752B6" w:rsidRPr="00B138F3" w:rsidRDefault="00E752B6" w:rsidP="009216D6">
            <w:pPr>
              <w:widowControl w:val="0"/>
              <w:spacing w:after="160"/>
              <w:rPr>
                <w:rFonts w:ascii="GHEA Grapalat" w:hAnsi="GHEA Grapalat" w:cs="Arial"/>
              </w:rPr>
            </w:pPr>
          </w:p>
        </w:tc>
      </w:tr>
      <w:tr w:rsidR="00E752B6" w:rsidRPr="00B138F3" w14:paraId="58C095B7"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8EF6D0A"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4370FD9" w14:textId="77777777" w:rsidR="00E752B6" w:rsidRPr="00B138F3" w:rsidRDefault="00E752B6" w:rsidP="009216D6">
            <w:pPr>
              <w:widowControl w:val="0"/>
              <w:spacing w:after="160"/>
              <w:rPr>
                <w:rFonts w:ascii="GHEA Grapalat" w:hAnsi="GHEA Grapalat" w:cs="Sylfaen"/>
              </w:rPr>
            </w:pPr>
          </w:p>
          <w:p w14:paraId="1F67AB03"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1847E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98AB957" w14:textId="77777777" w:rsidR="00E752B6" w:rsidRPr="00B138F3" w:rsidRDefault="00E752B6" w:rsidP="009216D6">
            <w:pPr>
              <w:widowControl w:val="0"/>
              <w:spacing w:after="160"/>
              <w:rPr>
                <w:rFonts w:ascii="GHEA Grapalat" w:hAnsi="GHEA Grapalat"/>
              </w:rPr>
            </w:pPr>
          </w:p>
          <w:p w14:paraId="49F50B5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F3C8583" w14:textId="77777777" w:rsidR="00E752B6" w:rsidRPr="00B138F3" w:rsidRDefault="00E752B6" w:rsidP="00E752B6">
      <w:pPr>
        <w:widowControl w:val="0"/>
        <w:spacing w:after="160"/>
        <w:jc w:val="center"/>
        <w:rPr>
          <w:rFonts w:ascii="GHEA Grapalat" w:hAnsi="GHEA Grapalat" w:cs="Sylfaen"/>
        </w:rPr>
      </w:pPr>
    </w:p>
    <w:p w14:paraId="7FDAF257" w14:textId="77777777" w:rsidR="00E752B6" w:rsidRPr="00E752B6" w:rsidRDefault="00E752B6" w:rsidP="00BE2572">
      <w:pPr>
        <w:rPr>
          <w:rFonts w:ascii="GHEA Grapalat" w:hAnsi="GHEA Grapalat" w:cs="Sylfaen"/>
        </w:rPr>
      </w:pPr>
    </w:p>
    <w:p w14:paraId="0D8FE846" w14:textId="77777777" w:rsidR="00E752B6" w:rsidRDefault="00E752B6" w:rsidP="00BE2572">
      <w:pPr>
        <w:rPr>
          <w:rFonts w:ascii="GHEA Grapalat" w:hAnsi="GHEA Grapalat" w:cs="Sylfaen"/>
          <w:lang w:val="hy-AM"/>
        </w:rPr>
      </w:pPr>
    </w:p>
    <w:p w14:paraId="64CE71DC" w14:textId="77777777" w:rsidR="00E752B6" w:rsidRDefault="00E752B6" w:rsidP="00BE2572">
      <w:pPr>
        <w:rPr>
          <w:rFonts w:ascii="GHEA Grapalat" w:hAnsi="GHEA Grapalat" w:cs="Sylfaen"/>
          <w:lang w:val="hy-AM"/>
        </w:rPr>
      </w:pPr>
    </w:p>
    <w:p w14:paraId="5EF2FA1C" w14:textId="77777777" w:rsidR="00E752B6" w:rsidRDefault="00E752B6" w:rsidP="00BE2572">
      <w:pPr>
        <w:rPr>
          <w:rFonts w:ascii="GHEA Grapalat" w:hAnsi="GHEA Grapalat" w:cs="Sylfaen"/>
          <w:lang w:val="hy-AM"/>
        </w:rPr>
      </w:pPr>
    </w:p>
    <w:p w14:paraId="2A71E14F" w14:textId="77777777" w:rsidR="00E752B6" w:rsidRDefault="00E752B6" w:rsidP="00BE2572">
      <w:pPr>
        <w:rPr>
          <w:rFonts w:ascii="GHEA Grapalat" w:hAnsi="GHEA Grapalat" w:cs="Sylfaen"/>
          <w:lang w:val="hy-AM"/>
        </w:rPr>
      </w:pPr>
    </w:p>
    <w:p w14:paraId="6DDD6512" w14:textId="77777777" w:rsidR="00E752B6" w:rsidRDefault="00E752B6" w:rsidP="00BE2572">
      <w:pPr>
        <w:rPr>
          <w:rFonts w:ascii="GHEA Grapalat" w:hAnsi="GHEA Grapalat" w:cs="Sylfaen"/>
          <w:lang w:val="hy-AM"/>
        </w:rPr>
      </w:pPr>
    </w:p>
    <w:p w14:paraId="617B476B" w14:textId="77777777" w:rsidR="00E752B6" w:rsidRDefault="00E752B6" w:rsidP="00BE2572">
      <w:pPr>
        <w:rPr>
          <w:rFonts w:ascii="GHEA Grapalat" w:hAnsi="GHEA Grapalat" w:cs="Sylfaen"/>
          <w:lang w:val="hy-AM"/>
        </w:rPr>
      </w:pPr>
    </w:p>
    <w:p w14:paraId="516FB2A8" w14:textId="77777777" w:rsidR="00E752B6" w:rsidRDefault="00E752B6" w:rsidP="00BE2572">
      <w:pPr>
        <w:rPr>
          <w:rFonts w:ascii="GHEA Grapalat" w:hAnsi="GHEA Grapalat" w:cs="Sylfaen"/>
          <w:lang w:val="hy-AM"/>
        </w:rPr>
      </w:pPr>
    </w:p>
    <w:p w14:paraId="4525A841" w14:textId="77777777" w:rsidR="00E752B6" w:rsidRDefault="00E752B6" w:rsidP="00BE2572">
      <w:pPr>
        <w:rPr>
          <w:rFonts w:ascii="GHEA Grapalat" w:hAnsi="GHEA Grapalat" w:cs="Sylfaen"/>
          <w:lang w:val="hy-AM"/>
        </w:rPr>
      </w:pPr>
    </w:p>
    <w:p w14:paraId="50B49B8E" w14:textId="77777777" w:rsidR="00E752B6" w:rsidRDefault="00E752B6" w:rsidP="00BE2572">
      <w:pPr>
        <w:rPr>
          <w:rFonts w:ascii="GHEA Grapalat" w:hAnsi="GHEA Grapalat" w:cs="Sylfaen"/>
          <w:lang w:val="hy-AM"/>
        </w:rPr>
      </w:pPr>
    </w:p>
    <w:p w14:paraId="3BC07D8A" w14:textId="77777777" w:rsidR="00E752B6" w:rsidRDefault="00E752B6" w:rsidP="00BE2572">
      <w:pPr>
        <w:rPr>
          <w:rFonts w:ascii="GHEA Grapalat" w:hAnsi="GHEA Grapalat" w:cs="Sylfaen"/>
          <w:lang w:val="hy-AM"/>
        </w:rPr>
      </w:pPr>
    </w:p>
    <w:p w14:paraId="629CE0A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762AE5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C6693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7E568B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BF2C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611D28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4C6EDE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EA23EE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53879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C85B91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1AB69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8DCB0A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570D32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4623DB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245A9E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EE53B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00FB37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65618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D5A7A5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31330D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965D5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30D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7FB5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66D1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C2B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8B27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473EE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CDC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C92F73A"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D2374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B5D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AFAC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790A7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833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300AFC"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0224B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F96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1D2D3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5CA0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2F1A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6AE5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6FE017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8B54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DE3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7F0F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D8C4B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F4F6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255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C4169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4863F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4FA4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355FD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B9C22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A77C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61E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0718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06C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7D3A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734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DB0F5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EC22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0EC55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81B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81E2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C975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1A1D7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DBDED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E939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C549C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516BA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BE2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0186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09420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78C8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5481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6FFDD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0D145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68BA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BB53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8757E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AFB9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BFD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F4EA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C2DC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8DD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892D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9C35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065A2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DA8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AE991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D783F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A3D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AEF0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851AC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5398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9C9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6606B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1A7A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E250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32CF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E692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942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740D9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DDEAA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E7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24AA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4A13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19E8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198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71AB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D5D1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F11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A675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0255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FA467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A41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F5BA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B7783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088F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6544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F5A4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0CCBD7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000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03BB96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E800F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39E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53C5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DD3D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5DF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3609E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CB4D4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A22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72A96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B298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EA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59298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3FED3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F3ED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FB39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1E510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3A5A6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9268E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CF5B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F557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22E1B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13AF56B"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DE5B0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FB526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426F5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D00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8F8F7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24B1D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0F3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6C54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FF12F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2B71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9D579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6AB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02F2C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CD9C0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BBE0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A03F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BF69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3337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B248A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A83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618A27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17D8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F93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B4FBD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D1B843C"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3ACB8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4389E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2EBD7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DE9A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DE402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F46BC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584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9A6CD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F2D2B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E4DBE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33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2B0B3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FE2CF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33BC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AE5C0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B2152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87291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E6658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303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E02E9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0CDB2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3683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5A3A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770E24"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30CA2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166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EADFD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D0D6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368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C1F4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E00AD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9EDEB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DDA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238C6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7341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8ED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681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8E1CFC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DB294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68BE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8543F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30B6C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601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4BC1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4B456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EAA29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82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E1C05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FBDD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346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677F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9B9B86"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09489D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2EB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DCE42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CC8F1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F3C9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7BD8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36B19C" w14:textId="77777777" w:rsidR="00BE2572" w:rsidRPr="00B138F3" w:rsidRDefault="00BE2572" w:rsidP="000745BE">
            <w:pPr>
              <w:widowControl w:val="0"/>
              <w:spacing w:after="120"/>
              <w:jc w:val="center"/>
              <w:rPr>
                <w:rFonts w:ascii="GHEA Grapalat" w:hAnsi="GHEA Grapalat"/>
                <w:sz w:val="18"/>
                <w:szCs w:val="18"/>
              </w:rPr>
            </w:pPr>
          </w:p>
        </w:tc>
      </w:tr>
    </w:tbl>
    <w:p w14:paraId="41D09851" w14:textId="77777777" w:rsidR="00BE2572" w:rsidRPr="00B138F3" w:rsidRDefault="00BE2572" w:rsidP="00BE2572">
      <w:pPr>
        <w:widowControl w:val="0"/>
        <w:spacing w:after="160"/>
        <w:ind w:left="567" w:right="565"/>
        <w:jc w:val="center"/>
        <w:rPr>
          <w:rFonts w:ascii="GHEA Grapalat" w:hAnsi="GHEA Grapalat"/>
          <w:b/>
        </w:rPr>
      </w:pPr>
    </w:p>
    <w:p w14:paraId="7A702574" w14:textId="77777777" w:rsidR="00BE2572" w:rsidRPr="00B138F3" w:rsidRDefault="00BE2572" w:rsidP="00BE2572">
      <w:pPr>
        <w:widowControl w:val="0"/>
        <w:spacing w:after="160"/>
        <w:ind w:left="567" w:right="565"/>
        <w:jc w:val="center"/>
        <w:rPr>
          <w:rFonts w:ascii="GHEA Grapalat" w:hAnsi="GHEA Grapalat"/>
          <w:b/>
        </w:rPr>
      </w:pPr>
    </w:p>
    <w:p w14:paraId="3B59BEAA" w14:textId="77777777" w:rsidR="00BE2572" w:rsidRPr="00B138F3" w:rsidRDefault="00BE2572" w:rsidP="00BE2572">
      <w:pPr>
        <w:widowControl w:val="0"/>
        <w:spacing w:after="160"/>
        <w:ind w:left="567" w:right="565"/>
        <w:jc w:val="center"/>
        <w:rPr>
          <w:rFonts w:ascii="GHEA Grapalat" w:hAnsi="GHEA Grapalat"/>
          <w:b/>
        </w:rPr>
      </w:pPr>
    </w:p>
    <w:p w14:paraId="7CF44C68" w14:textId="77777777" w:rsidR="00BE2572" w:rsidRPr="00B138F3" w:rsidRDefault="00BE2572" w:rsidP="00BE2572">
      <w:pPr>
        <w:widowControl w:val="0"/>
        <w:spacing w:after="160"/>
        <w:ind w:left="567" w:right="565"/>
        <w:jc w:val="center"/>
        <w:rPr>
          <w:rFonts w:ascii="GHEA Grapalat" w:hAnsi="GHEA Grapalat"/>
          <w:b/>
        </w:rPr>
      </w:pPr>
    </w:p>
    <w:p w14:paraId="43242B04" w14:textId="77777777" w:rsidR="00BE2572" w:rsidRPr="00B138F3" w:rsidRDefault="00BE2572" w:rsidP="00BE2572">
      <w:pPr>
        <w:widowControl w:val="0"/>
        <w:spacing w:after="160"/>
        <w:ind w:left="567" w:right="565"/>
        <w:jc w:val="center"/>
        <w:rPr>
          <w:rFonts w:ascii="GHEA Grapalat" w:hAnsi="GHEA Grapalat"/>
          <w:b/>
        </w:rPr>
      </w:pPr>
    </w:p>
    <w:p w14:paraId="5D930E65" w14:textId="77777777" w:rsidR="00BE2572" w:rsidRPr="00B138F3" w:rsidRDefault="00BE2572" w:rsidP="00BE2572">
      <w:pPr>
        <w:widowControl w:val="0"/>
        <w:spacing w:after="160"/>
        <w:ind w:left="567" w:right="565"/>
        <w:jc w:val="center"/>
        <w:rPr>
          <w:rFonts w:ascii="GHEA Grapalat" w:hAnsi="GHEA Grapalat"/>
          <w:b/>
        </w:rPr>
      </w:pPr>
    </w:p>
    <w:p w14:paraId="6D9C1FA4" w14:textId="77777777" w:rsidR="00BE2572" w:rsidRPr="00B138F3" w:rsidRDefault="00BE2572" w:rsidP="00BE2572">
      <w:pPr>
        <w:widowControl w:val="0"/>
        <w:spacing w:after="160"/>
        <w:ind w:left="567" w:right="565"/>
        <w:jc w:val="center"/>
        <w:rPr>
          <w:rFonts w:ascii="GHEA Grapalat" w:hAnsi="GHEA Grapalat"/>
          <w:b/>
        </w:rPr>
      </w:pPr>
    </w:p>
    <w:p w14:paraId="1976C673" w14:textId="77777777" w:rsidR="00BE2572" w:rsidRPr="00B138F3" w:rsidRDefault="00BE2572" w:rsidP="00BE2572">
      <w:pPr>
        <w:widowControl w:val="0"/>
        <w:spacing w:after="160"/>
        <w:ind w:left="567" w:right="565"/>
        <w:jc w:val="center"/>
        <w:rPr>
          <w:rFonts w:ascii="GHEA Grapalat" w:hAnsi="GHEA Grapalat"/>
          <w:b/>
        </w:rPr>
      </w:pPr>
    </w:p>
    <w:p w14:paraId="7CA7E498" w14:textId="77777777" w:rsidR="00BE2572" w:rsidRPr="00B138F3" w:rsidRDefault="00BE2572" w:rsidP="00BE2572">
      <w:pPr>
        <w:widowControl w:val="0"/>
        <w:spacing w:after="160"/>
        <w:ind w:left="567" w:right="565"/>
        <w:jc w:val="center"/>
        <w:rPr>
          <w:rFonts w:ascii="GHEA Grapalat" w:hAnsi="GHEA Grapalat"/>
          <w:b/>
        </w:rPr>
      </w:pPr>
    </w:p>
    <w:p w14:paraId="4FF98B9C" w14:textId="77777777" w:rsidR="00BE2572" w:rsidRPr="00B138F3" w:rsidRDefault="00BE2572" w:rsidP="00BE2572">
      <w:pPr>
        <w:widowControl w:val="0"/>
        <w:spacing w:after="160"/>
        <w:ind w:left="567" w:right="565"/>
        <w:jc w:val="center"/>
        <w:rPr>
          <w:rFonts w:ascii="GHEA Grapalat" w:hAnsi="GHEA Grapalat"/>
          <w:b/>
        </w:rPr>
      </w:pPr>
    </w:p>
    <w:p w14:paraId="336DCB3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61909BE"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599789ED" w14:textId="77777777" w:rsidR="00131F0B" w:rsidRPr="00C858FA" w:rsidRDefault="00131F0B" w:rsidP="00131F0B">
      <w:pPr>
        <w:pStyle w:val="31"/>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w:t>
      </w:r>
      <w:r w:rsidR="00F317A5">
        <w:rPr>
          <w:rFonts w:ascii="GHEA Grapalat" w:hAnsi="GHEA Grapalat"/>
          <w:b/>
          <w:sz w:val="24"/>
          <w:szCs w:val="24"/>
        </w:rPr>
        <w:t>ՀՀԿՈՏ-ՆՈՐ ԱՐՏԱՄԵՏ-ՄԴ-ԳՀԾՁԲ-23/17</w:t>
      </w:r>
      <w:r w:rsidRPr="00C858FA">
        <w:rPr>
          <w:rFonts w:ascii="GHEA Grapalat" w:hAnsi="GHEA Grapalat"/>
          <w:b/>
          <w:sz w:val="24"/>
          <w:szCs w:val="24"/>
        </w:rPr>
        <w:t>"</w:t>
      </w:r>
      <w:r w:rsidRPr="00C858FA">
        <w:rPr>
          <w:rStyle w:val="af6"/>
          <w:rFonts w:ascii="GHEA Grapalat" w:hAnsi="GHEA Grapalat"/>
          <w:b/>
          <w:sz w:val="24"/>
          <w:szCs w:val="24"/>
        </w:rPr>
        <w:footnoteReference w:customMarkFollows="1" w:id="25"/>
        <w:t>*</w:t>
      </w:r>
    </w:p>
    <w:p w14:paraId="25932303" w14:textId="77777777" w:rsidR="00131F0B" w:rsidRPr="00C858FA" w:rsidRDefault="00131F0B" w:rsidP="00131F0B">
      <w:pPr>
        <w:widowControl w:val="0"/>
        <w:spacing w:after="160"/>
        <w:ind w:left="567" w:right="565"/>
        <w:jc w:val="center"/>
        <w:rPr>
          <w:rFonts w:ascii="GHEA Grapalat" w:hAnsi="GHEA Grapalat"/>
          <w:b/>
        </w:rPr>
      </w:pPr>
    </w:p>
    <w:p w14:paraId="18B302BC" w14:textId="77777777"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267C9534"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1474BA7E" w14:textId="77777777" w:rsidR="00131F0B" w:rsidRPr="00C858FA" w:rsidRDefault="00131F0B" w:rsidP="00131F0B">
      <w:pPr>
        <w:widowControl w:val="0"/>
        <w:spacing w:after="160"/>
        <w:ind w:left="567" w:right="565"/>
        <w:jc w:val="center"/>
        <w:rPr>
          <w:rFonts w:ascii="GHEA Grapalat" w:hAnsi="GHEA Grapalat"/>
          <w:b/>
        </w:rPr>
      </w:pPr>
    </w:p>
    <w:p w14:paraId="5D233C01" w14:textId="77777777"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r w:rsidRPr="00C858FA">
        <w:rPr>
          <w:rStyle w:val="af5"/>
          <w:rFonts w:ascii="GHEA Grapalat" w:hAnsi="GHEA Grapalat"/>
          <w:sz w:val="20"/>
          <w:szCs w:val="20"/>
          <w:u w:val="single"/>
        </w:rPr>
        <w:t>___________</w:t>
      </w:r>
      <w:r w:rsidRPr="00C858FA">
        <w:rPr>
          <w:rFonts w:ascii="GHEA Grapalat" w:eastAsiaTheme="minorHAnsi" w:hAnsi="GHEA Grapalat" w:cstheme="minorBidi"/>
        </w:rPr>
        <w:t xml:space="preserve">заключаемым </w:t>
      </w:r>
      <w:proofErr w:type="gramStart"/>
      <w:r w:rsidRPr="00C858FA">
        <w:rPr>
          <w:rFonts w:ascii="GHEA Grapalat" w:eastAsiaTheme="minorHAnsi" w:hAnsi="GHEA Grapalat" w:cstheme="minorBidi"/>
        </w:rPr>
        <w:t>между</w:t>
      </w:r>
      <w:proofErr w:type="gramEnd"/>
    </w:p>
    <w:p w14:paraId="2BC1D01A"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455931D6" w14:textId="77777777"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14:paraId="09D9C805" w14:textId="77777777"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Pr="00C858FA">
        <w:rPr>
          <w:rStyle w:val="af5"/>
          <w:rFonts w:ascii="GHEA Grapalat" w:hAnsi="GHEA Grapalat"/>
          <w:b w:val="0"/>
          <w:sz w:val="16"/>
          <w:szCs w:val="16"/>
        </w:rPr>
        <w:t>наименование заказчика                                                                  наименование отобранного участника</w:t>
      </w:r>
    </w:p>
    <w:p w14:paraId="02DB232A" w14:textId="77777777"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14:paraId="2BE0B057" w14:textId="77777777"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65D9C848"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6EE5585B"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6F7B91F8"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729BBB1F"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5B6680FB"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14:paraId="066F0C9B"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6D434D9A" w14:textId="77777777"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4A050F18"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3F20F930"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F048EBC"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14:paraId="1CE4BC82"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0E208499"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08B8BFF"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48661C5"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10"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42619BE2" w14:textId="77777777"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11" w:author="Inesa Kocharyan" w:date="2023-07-07T17:59:00Z">
        <w:r>
          <w:rPr>
            <w:rFonts w:ascii="GHEA Grapalat" w:eastAsiaTheme="minorHAnsi" w:hAnsi="GHEA Grapalat" w:cstheme="minorBidi"/>
            <w:sz w:val="18"/>
            <w:szCs w:val="18"/>
          </w:rPr>
          <w:t xml:space="preserve"> </w:t>
        </w:r>
      </w:ins>
      <w:r w:rsidR="00131F0B" w:rsidRPr="00200997">
        <w:rPr>
          <w:rFonts w:ascii="GHEA Grapalat" w:eastAsiaTheme="minorHAnsi" w:hAnsi="GHEA Grapalat" w:cstheme="minorBidi"/>
          <w:sz w:val="18"/>
          <w:szCs w:val="18"/>
        </w:rPr>
        <w:t xml:space="preserve">номер заключаемого </w:t>
      </w:r>
      <w:proofErr w:type="spellStart"/>
      <w:r w:rsidR="00131F0B" w:rsidRPr="00200997">
        <w:rPr>
          <w:rFonts w:ascii="GHEA Grapalat" w:eastAsiaTheme="minorHAnsi" w:hAnsi="GHEA Grapalat" w:cstheme="minorBidi"/>
          <w:sz w:val="18"/>
          <w:szCs w:val="18"/>
        </w:rPr>
        <w:t>договара</w:t>
      </w:r>
      <w:proofErr w:type="spellEnd"/>
    </w:p>
    <w:p w14:paraId="35A5F45C"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14:paraId="3A9C3D4C" w14:textId="77777777"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proofErr w:type="gramStart"/>
      <w:r w:rsidR="00131F0B" w:rsidRPr="00200997">
        <w:rPr>
          <w:rFonts w:ascii="GHEA Grapalat" w:eastAsiaTheme="minorHAnsi" w:hAnsi="GHEA Grapalat" w:cstheme="minorBidi"/>
        </w:rPr>
        <w:t>дня</w:t>
      </w:r>
      <w:proofErr w:type="gramEnd"/>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16E85837" w14:textId="77777777"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14:paraId="6A8CF405" w14:textId="77777777"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lastRenderedPageBreak/>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w:t>
      </w:r>
      <w:proofErr w:type="spellStart"/>
      <w:r w:rsidRPr="00200997">
        <w:rPr>
          <w:rFonts w:ascii="GHEA Grapalat" w:eastAsiaTheme="minorHAnsi" w:hAnsi="GHEA Grapalat" w:cstheme="minorBidi"/>
          <w:sz w:val="16"/>
          <w:szCs w:val="16"/>
        </w:rPr>
        <w:t>оказнаия</w:t>
      </w:r>
      <w:proofErr w:type="spellEnd"/>
      <w:r w:rsidRPr="00200997">
        <w:rPr>
          <w:rFonts w:ascii="GHEA Grapalat" w:eastAsiaTheme="minorHAnsi" w:hAnsi="GHEA Grapalat" w:cstheme="minorBidi"/>
          <w:sz w:val="16"/>
          <w:szCs w:val="16"/>
        </w:rPr>
        <w:t xml:space="preserve"> услуг</w:t>
      </w:r>
      <w:r w:rsidRPr="00200997">
        <w:rPr>
          <w:rFonts w:ascii="GHEA Grapalat" w:hAnsi="GHEA Grapalat"/>
          <w:sz w:val="16"/>
          <w:szCs w:val="16"/>
        </w:rPr>
        <w:t>, предусмотренный заключаемым договором</w:t>
      </w:r>
    </w:p>
    <w:p w14:paraId="3C7A4CF1" w14:textId="77777777" w:rsidR="00131F0B" w:rsidRPr="00200997" w:rsidRDefault="00131F0B" w:rsidP="00131F0B">
      <w:pPr>
        <w:pStyle w:val="af4"/>
        <w:shd w:val="clear" w:color="auto" w:fill="FFFFFF"/>
        <w:contextualSpacing/>
        <w:jc w:val="center"/>
        <w:rPr>
          <w:rFonts w:eastAsiaTheme="minorHAnsi" w:cstheme="minorBidi"/>
        </w:rPr>
      </w:pPr>
    </w:p>
    <w:p w14:paraId="3AE68D52" w14:textId="77777777"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39C85F7A" w14:textId="77777777"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5703993F" w14:textId="77777777" w:rsidR="00131F0B" w:rsidRPr="0020099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 xml:space="preserve">указанный в приглашении к процедуре </w:t>
      </w:r>
      <w:proofErr w:type="spellStart"/>
      <w:r w:rsidRPr="00200997">
        <w:rPr>
          <w:rFonts w:ascii="GHEA Grapalat" w:eastAsiaTheme="minorHAnsi" w:hAnsi="GHEA Grapalat" w:cstheme="minorBidi"/>
        </w:rPr>
        <w:t>закупкок</w:t>
      </w:r>
      <w:proofErr w:type="spellEnd"/>
      <w:r w:rsidRPr="00200997">
        <w:rPr>
          <w:rFonts w:ascii="GHEA Grapalat" w:eastAsiaTheme="minorHAnsi" w:hAnsi="GHEA Grapalat" w:cstheme="minorBidi"/>
        </w:rPr>
        <w:t>, организованной с целью заключения договора упомянутого в пункте 1 настоящей гарантии.</w:t>
      </w:r>
    </w:p>
    <w:p w14:paraId="401ADC21" w14:textId="77777777"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14:paraId="617BBA73"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2ACAD29"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7BE081" w14:textId="77777777"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4C6069D6" w14:textId="77777777"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 xml:space="preserve">номер заключаемого </w:t>
      </w:r>
      <w:proofErr w:type="spellStart"/>
      <w:r w:rsidRPr="00616AAA">
        <w:rPr>
          <w:rFonts w:ascii="GHEA Grapalat" w:eastAsiaTheme="minorHAnsi" w:hAnsi="GHEA Grapalat" w:cstheme="minorBidi"/>
          <w:sz w:val="18"/>
          <w:szCs w:val="18"/>
        </w:rPr>
        <w:t>договара</w:t>
      </w:r>
      <w:proofErr w:type="spellEnd"/>
    </w:p>
    <w:p w14:paraId="29C920B1"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23F7F9FF"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7B3E815A"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27F5521B"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095BABC1"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CD8CBB4"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440B81E5"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08830F4D"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6EEC009"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3049E28D"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14:paraId="1D85076D"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7AB006"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4BF9E55" w14:textId="77777777"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62A2003"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91AD39B"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5534A3D8"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14:paraId="5F7E7AB2"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lastRenderedPageBreak/>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1235E7B7"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39072448"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6207BEF6"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5E35D748" w14:textId="77777777"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14:paraId="5290BEEB" w14:textId="77777777"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15F92E71"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13775C33" w14:textId="77777777" w:rsidR="00131F0B" w:rsidRPr="00B138F3" w:rsidRDefault="00131F0B" w:rsidP="00131F0B">
      <w:pPr>
        <w:widowControl w:val="0"/>
        <w:spacing w:after="160"/>
        <w:ind w:left="567" w:right="565"/>
        <w:jc w:val="center"/>
        <w:rPr>
          <w:rFonts w:ascii="GHEA Grapalat" w:hAnsi="GHEA Grapalat"/>
          <w:b/>
        </w:rPr>
      </w:pPr>
    </w:p>
    <w:p w14:paraId="6518DE60" w14:textId="77777777" w:rsidR="00131F0B" w:rsidRDefault="00131F0B" w:rsidP="00131F0B">
      <w:pPr>
        <w:rPr>
          <w:rFonts w:ascii="GHEA Grapalat" w:hAnsi="GHEA Grapalat"/>
          <w:b/>
        </w:rPr>
      </w:pPr>
      <w:r>
        <w:rPr>
          <w:rFonts w:ascii="GHEA Grapalat" w:hAnsi="GHEA Grapalat"/>
          <w:b/>
        </w:rPr>
        <w:br w:type="page"/>
      </w:r>
    </w:p>
    <w:p w14:paraId="0617FE84"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618BC82C" w14:textId="77777777"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2563FA">
        <w:rPr>
          <w:rFonts w:ascii="GHEA Grapalat" w:hAnsi="GHEA Grapalat"/>
          <w:b/>
          <w:sz w:val="24"/>
          <w:szCs w:val="24"/>
        </w:rPr>
        <w:t>ՀՀԿՈՏ-ՆՈՐ ԱՐՏԱՄԵՏ-ՄԴ-ԳՀԾՁԲ-23/17</w:t>
      </w:r>
      <w:r>
        <w:rPr>
          <w:rFonts w:ascii="GHEA Grapalat" w:hAnsi="GHEA Grapalat"/>
          <w:b/>
          <w:sz w:val="24"/>
          <w:szCs w:val="24"/>
        </w:rPr>
        <w:t>"</w:t>
      </w:r>
      <w:r>
        <w:rPr>
          <w:rStyle w:val="af6"/>
          <w:rFonts w:ascii="GHEA Grapalat" w:hAnsi="GHEA Grapalat"/>
          <w:b/>
          <w:sz w:val="24"/>
          <w:szCs w:val="24"/>
        </w:rPr>
        <w:footnoteReference w:customMarkFollows="1" w:id="26"/>
        <w:t>*</w:t>
      </w:r>
    </w:p>
    <w:p w14:paraId="4A8B1EFE" w14:textId="77777777" w:rsidR="003B2F27" w:rsidRPr="00AD29CE" w:rsidRDefault="003B2F27" w:rsidP="003B2F27">
      <w:pPr>
        <w:widowControl w:val="0"/>
        <w:spacing w:after="160" w:line="360" w:lineRule="auto"/>
        <w:jc w:val="right"/>
        <w:rPr>
          <w:rFonts w:ascii="GHEA Grapalat" w:hAnsi="GHEA Grapalat"/>
          <w:i/>
        </w:rPr>
      </w:pPr>
    </w:p>
    <w:p w14:paraId="5630DC66"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2B842500"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2B13D9E4" w14:textId="77777777" w:rsidTr="005B7138">
        <w:tc>
          <w:tcPr>
            <w:tcW w:w="4643" w:type="dxa"/>
          </w:tcPr>
          <w:p w14:paraId="078C32B7"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2882556C"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339AC882"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540B0468"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5B4FA2C"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4AEE5582"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45328C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755132BC"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4714569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24A1E0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06F614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6BF33C73"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6D63044E"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AA9205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54A9B2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A2DD53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7B59A0D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87BDCE7"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2D65560"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 xml:space="preserve">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00830C72" w:rsidRPr="00830C72">
        <w:rPr>
          <w:rFonts w:ascii="GHEA Grapalat" w:hAnsi="GHEA Grapalat"/>
          <w:i/>
          <w:sz w:val="20"/>
          <w:szCs w:val="20"/>
        </w:rPr>
        <w:t>предусмотренней</w:t>
      </w:r>
      <w:proofErr w:type="spellEnd"/>
      <w:r w:rsidR="00830C72" w:rsidRPr="00830C72">
        <w:rPr>
          <w:rFonts w:ascii="GHEA Grapalat" w:hAnsi="GHEA Grapalat"/>
          <w:i/>
          <w:sz w:val="20"/>
          <w:szCs w:val="20"/>
        </w:rPr>
        <w:t xml:space="preserve"> пунктом 5.3 договора»</w:t>
      </w:r>
    </w:p>
    <w:p w14:paraId="7395F3FA" w14:textId="77777777" w:rsidR="00830C72" w:rsidRDefault="00830C72">
      <w:pPr>
        <w:rPr>
          <w:rFonts w:ascii="GHEA Grapalat" w:hAnsi="GHEA Grapalat"/>
          <w:lang w:val="hy-AM"/>
        </w:rPr>
      </w:pPr>
    </w:p>
    <w:p w14:paraId="5ABDAF3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39F6AE76"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478FBF88"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0B3960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48E76C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86FCF5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5473148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5DE74E8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DBCF9A0"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5C11B69"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w:t>
      </w:r>
      <w:r w:rsidRPr="00675CA2">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7C454C07"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2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0982B44A"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764B253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3BDFA0D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D2B687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5552CAA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43588C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74CD8D9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CBDBC64"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5F0F668" w14:textId="77777777" w:rsidR="0034272D" w:rsidRDefault="0034272D" w:rsidP="003B2F27">
      <w:pPr>
        <w:widowControl w:val="0"/>
        <w:spacing w:after="160" w:line="336" w:lineRule="auto"/>
        <w:jc w:val="center"/>
        <w:rPr>
          <w:rFonts w:ascii="GHEA Grapalat" w:hAnsi="GHEA Grapalat"/>
          <w:b/>
        </w:rPr>
      </w:pPr>
    </w:p>
    <w:p w14:paraId="6829E8D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AD58F7D"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28"/>
        <w:t>17</w:t>
      </w:r>
      <w:r>
        <w:rPr>
          <w:rFonts w:ascii="GHEA Grapalat" w:hAnsi="GHEA Grapalat"/>
        </w:rPr>
        <w:t>.</w:t>
      </w:r>
    </w:p>
    <w:p w14:paraId="5DEE880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2E53150"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DA18974"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lastRenderedPageBreak/>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9"/>
        <w:t>18</w:t>
      </w:r>
      <w:r w:rsidRPr="00844C3A">
        <w:rPr>
          <w:rFonts w:ascii="GHEA Grapalat" w:hAnsi="GHEA Grapalat"/>
        </w:rPr>
        <w:t>.</w:t>
      </w:r>
    </w:p>
    <w:p w14:paraId="4922F43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5D00C4D7"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018C4F8A"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w:t>
      </w:r>
      <w:proofErr w:type="spellStart"/>
      <w:r w:rsidR="003B2F27" w:rsidRPr="00D87896">
        <w:rPr>
          <w:rFonts w:ascii="GHEA Grapalat" w:hAnsi="GHEA Grapalat"/>
          <w:sz w:val="24"/>
          <w:szCs w:val="24"/>
        </w:rPr>
        <w:t>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roofErr w:type="spellEnd"/>
    </w:p>
    <w:p w14:paraId="7ED4160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295E13E4"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192DCEE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14:paraId="0D67027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43D5FF1F"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30"/>
        <w:t>19</w:t>
      </w:r>
    </w:p>
    <w:p w14:paraId="03A92015" w14:textId="77777777" w:rsidR="003B2F27" w:rsidRPr="00AD29CE" w:rsidRDefault="003B2F27" w:rsidP="003B2F27">
      <w:pPr>
        <w:widowControl w:val="0"/>
        <w:spacing w:after="160" w:line="360" w:lineRule="auto"/>
        <w:ind w:firstLine="720"/>
        <w:jc w:val="center"/>
        <w:rPr>
          <w:rFonts w:ascii="GHEA Grapalat" w:hAnsi="GHEA Grapalat" w:cs="Sylfaen"/>
        </w:rPr>
      </w:pPr>
    </w:p>
    <w:p w14:paraId="0A40749D" w14:textId="77777777" w:rsidR="00D932B2" w:rsidRDefault="00D932B2">
      <w:pPr>
        <w:rPr>
          <w:rFonts w:ascii="GHEA Grapalat" w:hAnsi="GHEA Grapalat"/>
          <w:b/>
        </w:rPr>
      </w:pPr>
      <w:r>
        <w:rPr>
          <w:rFonts w:ascii="GHEA Grapalat" w:hAnsi="GHEA Grapalat"/>
          <w:b/>
        </w:rPr>
        <w:br w:type="page"/>
      </w:r>
    </w:p>
    <w:p w14:paraId="65C65A3D"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0580C0A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76AE4F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31"/>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ADE909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75E389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14:paraId="24AEC29E"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5F6CEA3C"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062DA88"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1B669256" w14:textId="77777777" w:rsidR="003B2F27" w:rsidRPr="00AD29CE" w:rsidRDefault="003B2F27" w:rsidP="003B2F27">
      <w:pPr>
        <w:widowControl w:val="0"/>
        <w:spacing w:after="160" w:line="360" w:lineRule="auto"/>
        <w:ind w:firstLine="720"/>
        <w:jc w:val="center"/>
        <w:rPr>
          <w:rFonts w:ascii="GHEA Grapalat" w:hAnsi="GHEA Grapalat" w:cs="Sylfaen"/>
        </w:rPr>
      </w:pPr>
    </w:p>
    <w:p w14:paraId="4908BBB1"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6F1555F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08F7DFC" w14:textId="77777777" w:rsidR="0043443E" w:rsidRPr="00E661BE" w:rsidRDefault="0043443E" w:rsidP="00810966">
      <w:pPr>
        <w:jc w:val="center"/>
        <w:rPr>
          <w:rFonts w:ascii="GHEA Grapalat" w:hAnsi="GHEA Grapalat"/>
          <w:b/>
        </w:rPr>
      </w:pPr>
    </w:p>
    <w:p w14:paraId="3BE0E844" w14:textId="77777777" w:rsidR="003B2F27" w:rsidRPr="00E661BE" w:rsidRDefault="003B2F27" w:rsidP="00810966">
      <w:pPr>
        <w:jc w:val="center"/>
        <w:rPr>
          <w:rFonts w:ascii="GHEA Grapalat" w:hAnsi="GHEA Grapalat"/>
          <w:b/>
        </w:rPr>
      </w:pPr>
      <w:r w:rsidRPr="00AD29CE">
        <w:rPr>
          <w:rFonts w:ascii="GHEA Grapalat" w:hAnsi="GHEA Grapalat"/>
          <w:b/>
        </w:rPr>
        <w:lastRenderedPageBreak/>
        <w:t>7. ИНЫЕ УСЛОВИЯ</w:t>
      </w:r>
    </w:p>
    <w:p w14:paraId="3E3B49A0" w14:textId="77777777" w:rsidR="0043443E" w:rsidRPr="00E661BE" w:rsidRDefault="0043443E" w:rsidP="00810966">
      <w:pPr>
        <w:jc w:val="center"/>
        <w:rPr>
          <w:rFonts w:ascii="GHEA Grapalat" w:hAnsi="GHEA Grapalat" w:cs="Sylfaen"/>
          <w:b/>
        </w:rPr>
      </w:pPr>
    </w:p>
    <w:p w14:paraId="03845F9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0852C206"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32"/>
        <w:t>21</w:t>
      </w:r>
    </w:p>
    <w:p w14:paraId="69EA282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7148244"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8D659D2"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Республики </w:t>
      </w:r>
      <w:r w:rsidRPr="00AD29CE">
        <w:rPr>
          <w:rFonts w:ascii="GHEA Grapalat" w:hAnsi="GHEA Grapalat"/>
        </w:rPr>
        <w:lastRenderedPageBreak/>
        <w:t>Армения.</w:t>
      </w:r>
    </w:p>
    <w:p w14:paraId="6240B57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77D75F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532323E6"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6251DF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8FBB71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BACD5A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33"/>
        <w:t>22</w:t>
      </w:r>
      <w:r w:rsidRPr="00AD29CE">
        <w:rPr>
          <w:rFonts w:ascii="GHEA Grapalat" w:hAnsi="GHEA Grapalat"/>
        </w:rPr>
        <w:t>.</w:t>
      </w:r>
    </w:p>
    <w:p w14:paraId="408E87F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34"/>
        <w:t>23</w:t>
      </w:r>
      <w:r w:rsidRPr="00AD29CE">
        <w:rPr>
          <w:rFonts w:ascii="GHEA Grapalat" w:hAnsi="GHEA Grapalat"/>
        </w:rPr>
        <w:t>.</w:t>
      </w:r>
    </w:p>
    <w:p w14:paraId="3703166D"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w:t>
      </w:r>
      <w:r w:rsidRPr="00AD29CE">
        <w:rPr>
          <w:rFonts w:ascii="GHEA Grapalat" w:hAnsi="GHEA Grapalat"/>
        </w:rPr>
        <w:lastRenderedPageBreak/>
        <w:t xml:space="preserve">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C802B9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C141698"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9B3928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909C9B9"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w:t>
      </w:r>
      <w:r w:rsidRPr="00AD29CE">
        <w:rPr>
          <w:rFonts w:ascii="GHEA Grapalat" w:hAnsi="GHEA Grapalat"/>
        </w:rPr>
        <w:lastRenderedPageBreak/>
        <w:t>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78C6EE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5187BD0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F6BB452"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41F1948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w:t>
      </w:r>
      <w:r w:rsidRPr="00842146">
        <w:rPr>
          <w:rFonts w:ascii="GHEA Grapalat" w:hAnsi="GHEA Grapalat"/>
        </w:rPr>
        <w:lastRenderedPageBreak/>
        <w:t xml:space="preserve">средств превышает </w:t>
      </w:r>
      <w:proofErr w:type="spellStart"/>
      <w:r w:rsidR="002B2DF0" w:rsidRPr="00842146">
        <w:rPr>
          <w:rFonts w:ascii="GHEA Grapalat" w:hAnsi="GHEA Grapalat"/>
        </w:rPr>
        <w:t>двадцатипя</w:t>
      </w:r>
      <w:r w:rsidRPr="00842146">
        <w:rPr>
          <w:rFonts w:ascii="GHEA Grapalat" w:hAnsi="GHEA Grapalat"/>
        </w:rPr>
        <w:t>тикратный</w:t>
      </w:r>
      <w:proofErr w:type="spellEnd"/>
      <w:r w:rsidRPr="00842146">
        <w:rPr>
          <w:rFonts w:ascii="GHEA Grapalat" w:hAnsi="GHEA Grapalat"/>
        </w:rPr>
        <w:t xml:space="preserve"> размер базовой единицы закупок, то Заказчиком будет </w:t>
      </w:r>
      <w:proofErr w:type="spellStart"/>
      <w:r w:rsidRPr="00842146">
        <w:rPr>
          <w:rFonts w:ascii="GHEA Grapalat" w:hAnsi="GHEA Grapalat"/>
        </w:rPr>
        <w:t>заключенo</w:t>
      </w:r>
      <w:proofErr w:type="spellEnd"/>
      <w:r w:rsidRPr="00842146">
        <w:rPr>
          <w:rFonts w:ascii="GHEA Grapalat" w:hAnsi="GHEA Grapalat"/>
        </w:rPr>
        <w:t xml:space="preserve">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proofErr w:type="gramStart"/>
      <w:r w:rsidRPr="00842146">
        <w:rPr>
          <w:rFonts w:ascii="GHEA Grapalat" w:hAnsi="GHEA Grapalat"/>
        </w:rPr>
        <w:t>договора</w:t>
      </w:r>
      <w:proofErr w:type="gramEnd"/>
      <w:r w:rsidRPr="00842146">
        <w:rPr>
          <w:rFonts w:ascii="GHEA Grapalat" w:hAnsi="GHEA Grapalat"/>
        </w:rPr>
        <w:t xml:space="preserve">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35"/>
        <w:t>24</w:t>
      </w:r>
    </w:p>
    <w:p w14:paraId="6BDB66EA" w14:textId="77777777" w:rsidR="003B2F27" w:rsidRPr="00AD29CE" w:rsidRDefault="003B2F27" w:rsidP="003B2F27">
      <w:pPr>
        <w:widowControl w:val="0"/>
        <w:spacing w:after="160" w:line="360" w:lineRule="auto"/>
        <w:rPr>
          <w:rFonts w:ascii="GHEA Grapalat" w:hAnsi="GHEA Grapalat"/>
        </w:rPr>
      </w:pPr>
    </w:p>
    <w:p w14:paraId="5B080C7A"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7D52520" w14:textId="77777777" w:rsidTr="005B7138">
        <w:trPr>
          <w:jc w:val="center"/>
        </w:trPr>
        <w:tc>
          <w:tcPr>
            <w:tcW w:w="4536" w:type="dxa"/>
          </w:tcPr>
          <w:p w14:paraId="5ED38CB2"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4C96379"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6CFA1EDA"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27E81D0" w14:textId="77777777" w:rsidR="003B2F27" w:rsidRDefault="003B2F27" w:rsidP="005B7138">
            <w:pPr>
              <w:widowControl w:val="0"/>
              <w:spacing w:after="160" w:line="360" w:lineRule="auto"/>
              <w:jc w:val="center"/>
              <w:rPr>
                <w:rFonts w:ascii="GHEA Grapalat" w:hAnsi="GHEA Grapalat"/>
                <w:lang w:val="en-US"/>
              </w:rPr>
            </w:pPr>
          </w:p>
          <w:p w14:paraId="5A46E2B3"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6C73DA92"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395024F"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7686607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C30D323" w14:textId="77777777" w:rsidR="003B2F27" w:rsidRDefault="003B2F27" w:rsidP="005B7138">
            <w:pPr>
              <w:widowControl w:val="0"/>
              <w:spacing w:after="160" w:line="360" w:lineRule="auto"/>
              <w:jc w:val="center"/>
              <w:rPr>
                <w:rFonts w:ascii="GHEA Grapalat" w:hAnsi="GHEA Grapalat"/>
                <w:lang w:val="en-US"/>
              </w:rPr>
            </w:pPr>
          </w:p>
          <w:p w14:paraId="1820A7E1"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6FE13EC" w14:textId="77777777" w:rsidR="003B2F27" w:rsidRPr="00AD29CE" w:rsidRDefault="003B2F27" w:rsidP="003B2F27">
      <w:pPr>
        <w:widowControl w:val="0"/>
        <w:spacing w:after="160" w:line="360" w:lineRule="auto"/>
        <w:ind w:firstLine="709"/>
        <w:jc w:val="center"/>
        <w:rPr>
          <w:rFonts w:ascii="GHEA Grapalat" w:hAnsi="GHEA Grapalat"/>
          <w:b/>
        </w:rPr>
      </w:pPr>
    </w:p>
    <w:p w14:paraId="5C4EE94C"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A58FB0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22A2FD08" w14:textId="77777777" w:rsidR="003B2F27" w:rsidRDefault="003B2F27" w:rsidP="003B2F27">
      <w:pPr>
        <w:rPr>
          <w:rFonts w:ascii="GHEA Grapalat" w:hAnsi="GHEA Grapalat"/>
        </w:rPr>
      </w:pPr>
      <w:r>
        <w:rPr>
          <w:rFonts w:ascii="GHEA Grapalat" w:hAnsi="GHEA Grapalat"/>
        </w:rPr>
        <w:br w:type="page"/>
      </w:r>
    </w:p>
    <w:p w14:paraId="61D1EC4D"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4D63425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F5649D" w14:textId="77777777" w:rsidR="003B2F27" w:rsidRPr="00AD29CE" w:rsidRDefault="003B2F27" w:rsidP="003B2F27">
      <w:pPr>
        <w:widowControl w:val="0"/>
        <w:spacing w:after="160" w:line="360" w:lineRule="auto"/>
        <w:jc w:val="center"/>
        <w:rPr>
          <w:rFonts w:ascii="GHEA Grapalat" w:hAnsi="GHEA Grapalat"/>
        </w:rPr>
      </w:pPr>
    </w:p>
    <w:p w14:paraId="2821C6C9"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6"/>
        <w:t>*</w:t>
      </w:r>
    </w:p>
    <w:p w14:paraId="32D3C84A"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2141"/>
        <w:gridCol w:w="1606"/>
        <w:gridCol w:w="1270"/>
        <w:gridCol w:w="1465"/>
        <w:gridCol w:w="890"/>
        <w:gridCol w:w="858"/>
        <w:gridCol w:w="933"/>
      </w:tblGrid>
      <w:tr w:rsidR="003B2F27" w:rsidRPr="00E40AC8" w14:paraId="79907837" w14:textId="77777777" w:rsidTr="005B7138">
        <w:trPr>
          <w:trHeight w:val="422"/>
          <w:jc w:val="center"/>
        </w:trPr>
        <w:tc>
          <w:tcPr>
            <w:tcW w:w="11197" w:type="dxa"/>
            <w:gridSpan w:val="8"/>
          </w:tcPr>
          <w:p w14:paraId="01B78C5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4EBD7457" w14:textId="77777777" w:rsidTr="005B7138">
        <w:trPr>
          <w:trHeight w:val="247"/>
          <w:jc w:val="center"/>
        </w:trPr>
        <w:tc>
          <w:tcPr>
            <w:tcW w:w="2036" w:type="dxa"/>
            <w:vMerge w:val="restart"/>
            <w:vAlign w:val="center"/>
          </w:tcPr>
          <w:p w14:paraId="3660CB2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14:paraId="3A5F24D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14:paraId="6F14F50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14:paraId="12087B0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14:paraId="6A64E75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1" w:type="dxa"/>
            <w:vMerge w:val="restart"/>
            <w:vAlign w:val="center"/>
          </w:tcPr>
          <w:p w14:paraId="3C0C54C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14:paraId="401DB53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40F7786D" w14:textId="77777777" w:rsidTr="005B7138">
        <w:trPr>
          <w:trHeight w:val="501"/>
          <w:jc w:val="center"/>
        </w:trPr>
        <w:tc>
          <w:tcPr>
            <w:tcW w:w="2036" w:type="dxa"/>
            <w:vMerge/>
            <w:vAlign w:val="center"/>
          </w:tcPr>
          <w:p w14:paraId="55250F63" w14:textId="77777777" w:rsidR="003B2F27" w:rsidRPr="00E40AC8" w:rsidRDefault="003B2F27" w:rsidP="005B7138">
            <w:pPr>
              <w:widowControl w:val="0"/>
              <w:spacing w:after="120"/>
              <w:jc w:val="center"/>
              <w:rPr>
                <w:rFonts w:ascii="GHEA Grapalat" w:hAnsi="GHEA Grapalat"/>
                <w:sz w:val="20"/>
              </w:rPr>
            </w:pPr>
          </w:p>
        </w:tc>
        <w:tc>
          <w:tcPr>
            <w:tcW w:w="2146" w:type="dxa"/>
            <w:vMerge/>
            <w:vAlign w:val="center"/>
          </w:tcPr>
          <w:p w14:paraId="09CC2462" w14:textId="77777777" w:rsidR="003B2F27" w:rsidRPr="00E40AC8" w:rsidRDefault="003B2F27" w:rsidP="005B7138">
            <w:pPr>
              <w:widowControl w:val="0"/>
              <w:spacing w:after="120"/>
              <w:jc w:val="center"/>
              <w:rPr>
                <w:rFonts w:ascii="GHEA Grapalat" w:hAnsi="GHEA Grapalat"/>
                <w:sz w:val="20"/>
              </w:rPr>
            </w:pPr>
          </w:p>
        </w:tc>
        <w:tc>
          <w:tcPr>
            <w:tcW w:w="1592" w:type="dxa"/>
            <w:vMerge/>
            <w:vAlign w:val="center"/>
          </w:tcPr>
          <w:p w14:paraId="779C67CA" w14:textId="77777777" w:rsidR="003B2F27" w:rsidRPr="00E40AC8" w:rsidRDefault="003B2F27" w:rsidP="005B7138">
            <w:pPr>
              <w:widowControl w:val="0"/>
              <w:spacing w:after="120"/>
              <w:jc w:val="center"/>
              <w:rPr>
                <w:rFonts w:ascii="GHEA Grapalat" w:hAnsi="GHEA Grapalat"/>
                <w:sz w:val="20"/>
              </w:rPr>
            </w:pPr>
          </w:p>
        </w:tc>
        <w:tc>
          <w:tcPr>
            <w:tcW w:w="1272" w:type="dxa"/>
            <w:vMerge/>
            <w:vAlign w:val="center"/>
          </w:tcPr>
          <w:p w14:paraId="4646A652" w14:textId="77777777" w:rsidR="003B2F27" w:rsidRPr="00E40AC8" w:rsidRDefault="003B2F27" w:rsidP="005B7138">
            <w:pPr>
              <w:widowControl w:val="0"/>
              <w:spacing w:after="120"/>
              <w:jc w:val="center"/>
              <w:rPr>
                <w:rFonts w:ascii="GHEA Grapalat" w:hAnsi="GHEA Grapalat"/>
                <w:sz w:val="20"/>
              </w:rPr>
            </w:pPr>
          </w:p>
        </w:tc>
        <w:tc>
          <w:tcPr>
            <w:tcW w:w="1467" w:type="dxa"/>
            <w:vMerge/>
            <w:vAlign w:val="center"/>
          </w:tcPr>
          <w:p w14:paraId="1F676E09" w14:textId="77777777" w:rsidR="003B2F27" w:rsidRPr="00E40AC8" w:rsidRDefault="003B2F27" w:rsidP="005B7138">
            <w:pPr>
              <w:widowControl w:val="0"/>
              <w:spacing w:after="120"/>
              <w:jc w:val="center"/>
              <w:rPr>
                <w:rFonts w:ascii="GHEA Grapalat" w:hAnsi="GHEA Grapalat"/>
                <w:sz w:val="20"/>
              </w:rPr>
            </w:pPr>
          </w:p>
        </w:tc>
        <w:tc>
          <w:tcPr>
            <w:tcW w:w="891" w:type="dxa"/>
            <w:vMerge/>
            <w:vAlign w:val="center"/>
          </w:tcPr>
          <w:p w14:paraId="5DF5055E" w14:textId="77777777" w:rsidR="003B2F27" w:rsidRPr="00E40AC8" w:rsidRDefault="003B2F27" w:rsidP="005B7138">
            <w:pPr>
              <w:widowControl w:val="0"/>
              <w:spacing w:after="120"/>
              <w:jc w:val="center"/>
              <w:rPr>
                <w:rFonts w:ascii="GHEA Grapalat" w:hAnsi="GHEA Grapalat"/>
                <w:sz w:val="20"/>
              </w:rPr>
            </w:pPr>
          </w:p>
        </w:tc>
        <w:tc>
          <w:tcPr>
            <w:tcW w:w="858" w:type="dxa"/>
            <w:vAlign w:val="center"/>
          </w:tcPr>
          <w:p w14:paraId="1BDBC68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5" w:type="dxa"/>
            <w:vAlign w:val="center"/>
          </w:tcPr>
          <w:p w14:paraId="595C3203"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7"/>
              <w:t>**</w:t>
            </w:r>
          </w:p>
        </w:tc>
      </w:tr>
      <w:tr w:rsidR="003B2F27" w:rsidRPr="00E40AC8" w14:paraId="6A8B708C" w14:textId="77777777" w:rsidTr="005B7138">
        <w:trPr>
          <w:trHeight w:val="277"/>
          <w:jc w:val="center"/>
        </w:trPr>
        <w:tc>
          <w:tcPr>
            <w:tcW w:w="2036" w:type="dxa"/>
          </w:tcPr>
          <w:p w14:paraId="70D3D78B" w14:textId="77777777" w:rsidR="003B2F27" w:rsidRPr="00E40AC8" w:rsidRDefault="003B2F27" w:rsidP="005B7138">
            <w:pPr>
              <w:widowControl w:val="0"/>
              <w:spacing w:after="120"/>
              <w:jc w:val="center"/>
              <w:rPr>
                <w:rFonts w:ascii="GHEA Grapalat" w:hAnsi="GHEA Grapalat"/>
                <w:sz w:val="20"/>
              </w:rPr>
            </w:pPr>
          </w:p>
        </w:tc>
        <w:tc>
          <w:tcPr>
            <w:tcW w:w="2146" w:type="dxa"/>
          </w:tcPr>
          <w:p w14:paraId="0A00E98F" w14:textId="77777777" w:rsidR="003B2F27" w:rsidRPr="00E40AC8" w:rsidRDefault="003B2F27" w:rsidP="005B7138">
            <w:pPr>
              <w:widowControl w:val="0"/>
              <w:spacing w:after="120"/>
              <w:jc w:val="center"/>
              <w:rPr>
                <w:rFonts w:ascii="GHEA Grapalat" w:hAnsi="GHEA Grapalat"/>
                <w:sz w:val="20"/>
              </w:rPr>
            </w:pPr>
          </w:p>
        </w:tc>
        <w:tc>
          <w:tcPr>
            <w:tcW w:w="1592" w:type="dxa"/>
          </w:tcPr>
          <w:p w14:paraId="600CC261" w14:textId="77777777" w:rsidR="003B2F27" w:rsidRPr="00E40AC8" w:rsidRDefault="003B2F27" w:rsidP="005B7138">
            <w:pPr>
              <w:widowControl w:val="0"/>
              <w:spacing w:after="120"/>
              <w:jc w:val="center"/>
              <w:rPr>
                <w:rFonts w:ascii="GHEA Grapalat" w:hAnsi="GHEA Grapalat"/>
                <w:sz w:val="20"/>
              </w:rPr>
            </w:pPr>
          </w:p>
        </w:tc>
        <w:tc>
          <w:tcPr>
            <w:tcW w:w="1272" w:type="dxa"/>
          </w:tcPr>
          <w:p w14:paraId="6489DC40" w14:textId="77777777" w:rsidR="003B2F27" w:rsidRPr="00E40AC8" w:rsidRDefault="003B2F27" w:rsidP="005B7138">
            <w:pPr>
              <w:widowControl w:val="0"/>
              <w:spacing w:after="120"/>
              <w:jc w:val="center"/>
              <w:rPr>
                <w:rFonts w:ascii="GHEA Grapalat" w:hAnsi="GHEA Grapalat"/>
                <w:sz w:val="20"/>
              </w:rPr>
            </w:pPr>
          </w:p>
        </w:tc>
        <w:tc>
          <w:tcPr>
            <w:tcW w:w="1467" w:type="dxa"/>
          </w:tcPr>
          <w:p w14:paraId="17D37B5D" w14:textId="77777777" w:rsidR="003B2F27" w:rsidRPr="00E40AC8" w:rsidRDefault="003B2F27" w:rsidP="005B7138">
            <w:pPr>
              <w:widowControl w:val="0"/>
              <w:spacing w:after="120"/>
              <w:jc w:val="center"/>
              <w:rPr>
                <w:rFonts w:ascii="GHEA Grapalat" w:hAnsi="GHEA Grapalat"/>
                <w:sz w:val="20"/>
              </w:rPr>
            </w:pPr>
          </w:p>
        </w:tc>
        <w:tc>
          <w:tcPr>
            <w:tcW w:w="891" w:type="dxa"/>
          </w:tcPr>
          <w:p w14:paraId="273058C8" w14:textId="77777777" w:rsidR="003B2F27" w:rsidRPr="00E40AC8" w:rsidRDefault="003B2F27" w:rsidP="005B7138">
            <w:pPr>
              <w:widowControl w:val="0"/>
              <w:spacing w:after="120"/>
              <w:jc w:val="center"/>
              <w:rPr>
                <w:rFonts w:ascii="GHEA Grapalat" w:hAnsi="GHEA Grapalat"/>
                <w:sz w:val="20"/>
              </w:rPr>
            </w:pPr>
          </w:p>
        </w:tc>
        <w:tc>
          <w:tcPr>
            <w:tcW w:w="858" w:type="dxa"/>
          </w:tcPr>
          <w:p w14:paraId="04CABAC4" w14:textId="77777777" w:rsidR="003B2F27" w:rsidRPr="00E40AC8" w:rsidRDefault="003B2F27" w:rsidP="005B7138">
            <w:pPr>
              <w:widowControl w:val="0"/>
              <w:spacing w:after="120"/>
              <w:jc w:val="center"/>
              <w:rPr>
                <w:rFonts w:ascii="GHEA Grapalat" w:hAnsi="GHEA Grapalat"/>
                <w:sz w:val="20"/>
              </w:rPr>
            </w:pPr>
          </w:p>
        </w:tc>
        <w:tc>
          <w:tcPr>
            <w:tcW w:w="935" w:type="dxa"/>
          </w:tcPr>
          <w:p w14:paraId="706B96F7" w14:textId="77777777" w:rsidR="003B2F27" w:rsidRPr="00E40AC8" w:rsidRDefault="003B2F27" w:rsidP="005B7138">
            <w:pPr>
              <w:widowControl w:val="0"/>
              <w:spacing w:after="120"/>
              <w:jc w:val="center"/>
              <w:rPr>
                <w:rFonts w:ascii="GHEA Grapalat" w:hAnsi="GHEA Grapalat"/>
                <w:sz w:val="20"/>
              </w:rPr>
            </w:pPr>
          </w:p>
        </w:tc>
      </w:tr>
      <w:tr w:rsidR="003B2F27" w:rsidRPr="00E40AC8" w14:paraId="34B58228" w14:textId="77777777" w:rsidTr="005B7138">
        <w:trPr>
          <w:trHeight w:val="439"/>
          <w:jc w:val="center"/>
        </w:trPr>
        <w:tc>
          <w:tcPr>
            <w:tcW w:w="2036" w:type="dxa"/>
          </w:tcPr>
          <w:p w14:paraId="02699D94" w14:textId="77777777" w:rsidR="003B2F27" w:rsidRPr="00E40AC8" w:rsidRDefault="003B2F27" w:rsidP="005B7138">
            <w:pPr>
              <w:widowControl w:val="0"/>
              <w:spacing w:after="120"/>
              <w:jc w:val="center"/>
              <w:rPr>
                <w:rFonts w:ascii="GHEA Grapalat" w:hAnsi="GHEA Grapalat"/>
                <w:sz w:val="20"/>
              </w:rPr>
            </w:pPr>
          </w:p>
        </w:tc>
        <w:tc>
          <w:tcPr>
            <w:tcW w:w="2146" w:type="dxa"/>
          </w:tcPr>
          <w:p w14:paraId="28CEEDC4" w14:textId="77777777" w:rsidR="003B2F27" w:rsidRPr="00E40AC8" w:rsidRDefault="003B2F27" w:rsidP="005B7138">
            <w:pPr>
              <w:widowControl w:val="0"/>
              <w:spacing w:after="120"/>
              <w:jc w:val="center"/>
              <w:rPr>
                <w:rFonts w:ascii="GHEA Grapalat" w:hAnsi="GHEA Grapalat"/>
                <w:sz w:val="20"/>
              </w:rPr>
            </w:pPr>
          </w:p>
        </w:tc>
        <w:tc>
          <w:tcPr>
            <w:tcW w:w="1592" w:type="dxa"/>
          </w:tcPr>
          <w:p w14:paraId="2584381F" w14:textId="77777777" w:rsidR="003B2F27" w:rsidRPr="00E40AC8" w:rsidRDefault="003B2F27" w:rsidP="005B7138">
            <w:pPr>
              <w:widowControl w:val="0"/>
              <w:spacing w:after="120"/>
              <w:jc w:val="center"/>
              <w:rPr>
                <w:rFonts w:ascii="GHEA Grapalat" w:hAnsi="GHEA Grapalat"/>
                <w:sz w:val="20"/>
              </w:rPr>
            </w:pPr>
          </w:p>
        </w:tc>
        <w:tc>
          <w:tcPr>
            <w:tcW w:w="1272" w:type="dxa"/>
          </w:tcPr>
          <w:p w14:paraId="5C69C56B" w14:textId="77777777" w:rsidR="003B2F27" w:rsidRPr="00E40AC8" w:rsidRDefault="003B2F27" w:rsidP="005B7138">
            <w:pPr>
              <w:widowControl w:val="0"/>
              <w:spacing w:after="120"/>
              <w:jc w:val="center"/>
              <w:rPr>
                <w:rFonts w:ascii="GHEA Grapalat" w:hAnsi="GHEA Grapalat"/>
                <w:sz w:val="20"/>
              </w:rPr>
            </w:pPr>
          </w:p>
        </w:tc>
        <w:tc>
          <w:tcPr>
            <w:tcW w:w="1467" w:type="dxa"/>
          </w:tcPr>
          <w:p w14:paraId="60C770A3" w14:textId="77777777" w:rsidR="003B2F27" w:rsidRPr="00E40AC8" w:rsidRDefault="003B2F27" w:rsidP="005B7138">
            <w:pPr>
              <w:widowControl w:val="0"/>
              <w:spacing w:after="120"/>
              <w:jc w:val="center"/>
              <w:rPr>
                <w:rFonts w:ascii="GHEA Grapalat" w:hAnsi="GHEA Grapalat"/>
                <w:sz w:val="20"/>
              </w:rPr>
            </w:pPr>
          </w:p>
        </w:tc>
        <w:tc>
          <w:tcPr>
            <w:tcW w:w="891" w:type="dxa"/>
          </w:tcPr>
          <w:p w14:paraId="5E390417" w14:textId="77777777" w:rsidR="003B2F27" w:rsidRPr="00E40AC8" w:rsidRDefault="003B2F27" w:rsidP="005B7138">
            <w:pPr>
              <w:widowControl w:val="0"/>
              <w:spacing w:after="120"/>
              <w:jc w:val="center"/>
              <w:rPr>
                <w:rFonts w:ascii="GHEA Grapalat" w:hAnsi="GHEA Grapalat"/>
                <w:sz w:val="20"/>
              </w:rPr>
            </w:pPr>
          </w:p>
        </w:tc>
        <w:tc>
          <w:tcPr>
            <w:tcW w:w="858" w:type="dxa"/>
          </w:tcPr>
          <w:p w14:paraId="4C5ECF41" w14:textId="77777777" w:rsidR="003B2F27" w:rsidRPr="00E40AC8" w:rsidRDefault="003B2F27" w:rsidP="005B7138">
            <w:pPr>
              <w:widowControl w:val="0"/>
              <w:spacing w:after="120"/>
              <w:jc w:val="center"/>
              <w:rPr>
                <w:rFonts w:ascii="GHEA Grapalat" w:hAnsi="GHEA Grapalat"/>
                <w:sz w:val="20"/>
              </w:rPr>
            </w:pPr>
          </w:p>
        </w:tc>
        <w:tc>
          <w:tcPr>
            <w:tcW w:w="935" w:type="dxa"/>
          </w:tcPr>
          <w:p w14:paraId="6C41D5D7" w14:textId="77777777" w:rsidR="003B2F27" w:rsidRPr="00E40AC8" w:rsidRDefault="003B2F27" w:rsidP="005B7138">
            <w:pPr>
              <w:widowControl w:val="0"/>
              <w:spacing w:after="120"/>
              <w:jc w:val="center"/>
              <w:rPr>
                <w:rFonts w:ascii="GHEA Grapalat" w:hAnsi="GHEA Grapalat"/>
                <w:sz w:val="20"/>
              </w:rPr>
            </w:pPr>
          </w:p>
        </w:tc>
      </w:tr>
    </w:tbl>
    <w:p w14:paraId="324F057C"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5ABD9E39" w14:textId="77777777" w:rsidTr="005B7138">
        <w:trPr>
          <w:jc w:val="center"/>
        </w:trPr>
        <w:tc>
          <w:tcPr>
            <w:tcW w:w="4536" w:type="dxa"/>
          </w:tcPr>
          <w:p w14:paraId="1C922E6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F0BF745"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919EC9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295D3C9"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8EAC71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61E5C8E6"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7591B4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077AEE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A7DE4C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76BCFF1"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3E152538"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4C41B8EC"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0601EF0"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528F919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8"/>
        <w:t>*</w:t>
      </w:r>
    </w:p>
    <w:p w14:paraId="68D019E0"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77B1A15A" w14:textId="77777777" w:rsidTr="005B7138">
        <w:trPr>
          <w:trHeight w:val="363"/>
          <w:jc w:val="center"/>
        </w:trPr>
        <w:tc>
          <w:tcPr>
            <w:tcW w:w="11627" w:type="dxa"/>
            <w:gridSpan w:val="16"/>
          </w:tcPr>
          <w:p w14:paraId="127D9B0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736BAF01" w14:textId="77777777" w:rsidTr="005B7138">
        <w:trPr>
          <w:trHeight w:val="1781"/>
          <w:jc w:val="center"/>
        </w:trPr>
        <w:tc>
          <w:tcPr>
            <w:tcW w:w="1006" w:type="dxa"/>
            <w:vAlign w:val="center"/>
          </w:tcPr>
          <w:p w14:paraId="7487E7E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1CD8DD5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6B02AA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6F60E630"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9"/>
              <w:t>**</w:t>
            </w:r>
          </w:p>
        </w:tc>
      </w:tr>
      <w:tr w:rsidR="003B2F27" w:rsidRPr="00F412AC" w14:paraId="173FDF06" w14:textId="77777777" w:rsidTr="005B7138">
        <w:trPr>
          <w:trHeight w:val="742"/>
          <w:jc w:val="center"/>
        </w:trPr>
        <w:tc>
          <w:tcPr>
            <w:tcW w:w="1006" w:type="dxa"/>
          </w:tcPr>
          <w:p w14:paraId="0525A50A" w14:textId="77777777" w:rsidR="003B2F27" w:rsidRPr="00F412AC" w:rsidRDefault="003B2F27" w:rsidP="005B7138">
            <w:pPr>
              <w:widowControl w:val="0"/>
              <w:spacing w:after="120"/>
              <w:jc w:val="center"/>
              <w:rPr>
                <w:rFonts w:ascii="GHEA Grapalat" w:hAnsi="GHEA Grapalat"/>
                <w:sz w:val="16"/>
              </w:rPr>
            </w:pPr>
          </w:p>
        </w:tc>
        <w:tc>
          <w:tcPr>
            <w:tcW w:w="1212" w:type="dxa"/>
          </w:tcPr>
          <w:p w14:paraId="103924DC" w14:textId="77777777" w:rsidR="003B2F27" w:rsidRPr="00F412AC" w:rsidRDefault="003B2F27" w:rsidP="005B7138">
            <w:pPr>
              <w:widowControl w:val="0"/>
              <w:spacing w:after="120"/>
              <w:jc w:val="center"/>
              <w:rPr>
                <w:rFonts w:ascii="GHEA Grapalat" w:hAnsi="GHEA Grapalat"/>
                <w:sz w:val="16"/>
              </w:rPr>
            </w:pPr>
          </w:p>
        </w:tc>
        <w:tc>
          <w:tcPr>
            <w:tcW w:w="843" w:type="dxa"/>
          </w:tcPr>
          <w:p w14:paraId="7B47D68C"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0DFEB5C5"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F8FF23F"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04D571E"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4213FA08"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36BE079"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2C8F3416"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0CCDF754"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549601F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9D75B1F"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5CF72AD"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326F3C74"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706EED4D"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6A92A7E5"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14:paraId="74987B2C" w14:textId="77777777" w:rsidTr="005B7138">
        <w:trPr>
          <w:trHeight w:val="363"/>
          <w:jc w:val="center"/>
        </w:trPr>
        <w:tc>
          <w:tcPr>
            <w:tcW w:w="1006" w:type="dxa"/>
          </w:tcPr>
          <w:p w14:paraId="085BB310" w14:textId="77777777" w:rsidR="003B2F27" w:rsidRPr="00F412AC" w:rsidRDefault="003B2F27" w:rsidP="005B7138">
            <w:pPr>
              <w:widowControl w:val="0"/>
              <w:spacing w:after="120"/>
              <w:jc w:val="center"/>
              <w:rPr>
                <w:rFonts w:ascii="GHEA Grapalat" w:hAnsi="GHEA Grapalat"/>
                <w:sz w:val="16"/>
              </w:rPr>
            </w:pPr>
          </w:p>
        </w:tc>
        <w:tc>
          <w:tcPr>
            <w:tcW w:w="1212" w:type="dxa"/>
          </w:tcPr>
          <w:p w14:paraId="40F12409" w14:textId="77777777" w:rsidR="003B2F27" w:rsidRPr="00F412AC" w:rsidRDefault="003B2F27" w:rsidP="005B7138">
            <w:pPr>
              <w:widowControl w:val="0"/>
              <w:spacing w:after="120"/>
              <w:jc w:val="center"/>
              <w:rPr>
                <w:rFonts w:ascii="GHEA Grapalat" w:hAnsi="GHEA Grapalat"/>
                <w:sz w:val="16"/>
              </w:rPr>
            </w:pPr>
          </w:p>
        </w:tc>
        <w:tc>
          <w:tcPr>
            <w:tcW w:w="843" w:type="dxa"/>
          </w:tcPr>
          <w:p w14:paraId="7E004216"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6AF43782"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36025742"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12DA618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5EDB8C98"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27AD914A"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48AB9734"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79D47F21"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681DFBA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614B96B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2BE21060"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1A9AEC3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44641248"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4E1E1F02" w14:textId="77777777"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14:paraId="18BA32F5"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2D6BA15" w14:textId="77777777" w:rsidTr="005B7138">
        <w:trPr>
          <w:jc w:val="center"/>
        </w:trPr>
        <w:tc>
          <w:tcPr>
            <w:tcW w:w="4536" w:type="dxa"/>
          </w:tcPr>
          <w:p w14:paraId="3A41B11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053412F5"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9C7F2A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6B5E77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4B7D6312"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44E95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75BC334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5007591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4F2D4B3"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2AD9669"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3"/>
          <w:footnotePr>
            <w:pos w:val="beneathText"/>
          </w:footnotePr>
          <w:pgSz w:w="11907" w:h="16840" w:code="9"/>
          <w:pgMar w:top="1134" w:right="1418" w:bottom="1560" w:left="1418" w:header="561" w:footer="561" w:gutter="0"/>
          <w:cols w:space="720"/>
          <w:titlePg/>
          <w:docGrid w:linePitch="326"/>
        </w:sectPr>
      </w:pPr>
    </w:p>
    <w:p w14:paraId="087031B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5330A8E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CCB805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53A94728" w14:textId="77777777" w:rsidTr="005B7138">
        <w:trPr>
          <w:tblCellSpacing w:w="7" w:type="dxa"/>
          <w:jc w:val="center"/>
        </w:trPr>
        <w:tc>
          <w:tcPr>
            <w:tcW w:w="0" w:type="auto"/>
            <w:gridSpan w:val="2"/>
            <w:vAlign w:val="center"/>
          </w:tcPr>
          <w:p w14:paraId="7606E004"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00CD00ED"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FD71565" w14:textId="77777777" w:rsidTr="005B7138">
        <w:trPr>
          <w:tblCellSpacing w:w="7" w:type="dxa"/>
          <w:jc w:val="center"/>
        </w:trPr>
        <w:tc>
          <w:tcPr>
            <w:tcW w:w="0" w:type="auto"/>
            <w:vAlign w:val="center"/>
          </w:tcPr>
          <w:p w14:paraId="201BB92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629BCB0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0DC81FD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17B18B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7A70A7A7"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EDCBD2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0552964F"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C5D0D3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8D00F5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0E9E7E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8718A1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76CA742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95CAF11" w14:textId="77777777" w:rsidR="003B2F27" w:rsidRPr="00AD29CE" w:rsidRDefault="003B2F27" w:rsidP="003B2F27">
      <w:pPr>
        <w:widowControl w:val="0"/>
        <w:spacing w:after="160" w:line="360" w:lineRule="auto"/>
        <w:ind w:firstLine="375"/>
        <w:rPr>
          <w:rFonts w:ascii="GHEA Grapalat" w:hAnsi="GHEA Grapalat"/>
          <w:iCs/>
          <w:color w:val="000000"/>
        </w:rPr>
      </w:pPr>
    </w:p>
    <w:p w14:paraId="43B4DDD1"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CAE6F13"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AE7DEB5"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4C577F13"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3B2D404"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E7C8EAC"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5B7A2191"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66A3A5"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7A0E754"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7628CEC2" w14:textId="77777777" w:rsidTr="005B7138">
        <w:trPr>
          <w:jc w:val="center"/>
        </w:trPr>
        <w:tc>
          <w:tcPr>
            <w:tcW w:w="357" w:type="dxa"/>
            <w:vMerge w:val="restart"/>
            <w:vAlign w:val="center"/>
          </w:tcPr>
          <w:p w14:paraId="32D75B0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0ACD044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0E9C023" w14:textId="77777777" w:rsidTr="005B7138">
        <w:trPr>
          <w:jc w:val="center"/>
        </w:trPr>
        <w:tc>
          <w:tcPr>
            <w:tcW w:w="357" w:type="dxa"/>
            <w:vMerge/>
          </w:tcPr>
          <w:p w14:paraId="1690DB9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vAlign w:val="center"/>
          </w:tcPr>
          <w:p w14:paraId="4E4423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271350A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B08E3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0F0D0D2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02BF697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043DC63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85952A0" w14:textId="77777777" w:rsidTr="005B7138">
        <w:trPr>
          <w:trHeight w:val="1105"/>
          <w:jc w:val="center"/>
        </w:trPr>
        <w:tc>
          <w:tcPr>
            <w:tcW w:w="357" w:type="dxa"/>
            <w:vMerge/>
            <w:tcBorders>
              <w:bottom w:val="single" w:sz="4" w:space="0" w:color="auto"/>
            </w:tcBorders>
          </w:tcPr>
          <w:p w14:paraId="327CEA3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7D3296B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8CD276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116C649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65AEE9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97FB72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63A211A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B8C469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2F7D635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109572FD" w14:textId="77777777" w:rsidTr="005B7138">
        <w:trPr>
          <w:jc w:val="center"/>
        </w:trPr>
        <w:tc>
          <w:tcPr>
            <w:tcW w:w="357" w:type="dxa"/>
            <w:vAlign w:val="center"/>
          </w:tcPr>
          <w:p w14:paraId="15C3C9A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Align w:val="center"/>
          </w:tcPr>
          <w:p w14:paraId="131BB32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Align w:val="center"/>
          </w:tcPr>
          <w:p w14:paraId="28B4D4C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vAlign w:val="center"/>
          </w:tcPr>
          <w:p w14:paraId="3C54C36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vAlign w:val="center"/>
          </w:tcPr>
          <w:p w14:paraId="1AD9BEE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vAlign w:val="center"/>
          </w:tcPr>
          <w:p w14:paraId="2E7CA3D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vAlign w:val="center"/>
          </w:tcPr>
          <w:p w14:paraId="7EA7453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vAlign w:val="center"/>
          </w:tcPr>
          <w:p w14:paraId="7217AA2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Align w:val="center"/>
          </w:tcPr>
          <w:p w14:paraId="10E732D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21127CCE" w14:textId="77777777" w:rsidTr="005B7138">
        <w:trPr>
          <w:jc w:val="center"/>
        </w:trPr>
        <w:tc>
          <w:tcPr>
            <w:tcW w:w="357" w:type="dxa"/>
          </w:tcPr>
          <w:p w14:paraId="50691F7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tcPr>
          <w:p w14:paraId="6BE7E91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tcPr>
          <w:p w14:paraId="3AE7378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Pr>
          <w:p w14:paraId="534949C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tcPr>
          <w:p w14:paraId="3D9FF8B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tcPr>
          <w:p w14:paraId="3D15386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tcPr>
          <w:p w14:paraId="7221C2E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tcPr>
          <w:p w14:paraId="143ED89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tcPr>
          <w:p w14:paraId="4A079CA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5D4AAA26"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146E604E"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936AA4F" w14:textId="77777777" w:rsidTr="005B7138">
        <w:trPr>
          <w:trHeight w:val="266"/>
          <w:tblCellSpacing w:w="7" w:type="dxa"/>
          <w:jc w:val="center"/>
        </w:trPr>
        <w:tc>
          <w:tcPr>
            <w:tcW w:w="0" w:type="auto"/>
            <w:vAlign w:val="center"/>
          </w:tcPr>
          <w:p w14:paraId="6971446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395A533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4A554DB" w14:textId="77777777" w:rsidTr="005B7138">
        <w:trPr>
          <w:trHeight w:val="473"/>
          <w:tblCellSpacing w:w="7" w:type="dxa"/>
          <w:jc w:val="center"/>
        </w:trPr>
        <w:tc>
          <w:tcPr>
            <w:tcW w:w="0" w:type="auto"/>
            <w:vAlign w:val="center"/>
          </w:tcPr>
          <w:p w14:paraId="2130904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F1C167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539693D1"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2B1A8CB"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50124ACC" w14:textId="77777777" w:rsidTr="005B7138">
        <w:trPr>
          <w:trHeight w:val="503"/>
          <w:tblCellSpacing w:w="7" w:type="dxa"/>
          <w:jc w:val="center"/>
        </w:trPr>
        <w:tc>
          <w:tcPr>
            <w:tcW w:w="0" w:type="auto"/>
            <w:vAlign w:val="center"/>
          </w:tcPr>
          <w:p w14:paraId="55B5189E"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F7E550B"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C915333"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E319AF3"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0169C0B" w14:textId="77777777" w:rsidTr="005B7138">
        <w:trPr>
          <w:trHeight w:val="281"/>
          <w:tblCellSpacing w:w="7" w:type="dxa"/>
          <w:jc w:val="center"/>
        </w:trPr>
        <w:tc>
          <w:tcPr>
            <w:tcW w:w="0" w:type="auto"/>
            <w:vAlign w:val="center"/>
          </w:tcPr>
          <w:p w14:paraId="68CC4AF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0643A2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E6D113D"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93B1EB6" w14:textId="77777777" w:rsidR="003B2F27" w:rsidRDefault="003B2F27" w:rsidP="003B2F27">
      <w:pPr>
        <w:rPr>
          <w:rFonts w:ascii="GHEA Grapalat" w:hAnsi="GHEA Grapalat"/>
        </w:rPr>
      </w:pPr>
      <w:r>
        <w:rPr>
          <w:rFonts w:ascii="GHEA Grapalat" w:hAnsi="GHEA Grapalat"/>
        </w:rPr>
        <w:br w:type="page"/>
      </w:r>
    </w:p>
    <w:p w14:paraId="4C1605E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03EC79C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209B159" w14:textId="77777777" w:rsidR="003B2F27" w:rsidRPr="00AD29CE" w:rsidRDefault="003B2F27" w:rsidP="003B2F27">
      <w:pPr>
        <w:widowControl w:val="0"/>
        <w:spacing w:after="160" w:line="360" w:lineRule="auto"/>
        <w:rPr>
          <w:rFonts w:ascii="GHEA Grapalat" w:hAnsi="GHEA Grapalat"/>
        </w:rPr>
      </w:pPr>
    </w:p>
    <w:p w14:paraId="68E5712E"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4533E75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33F21E9"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5804ED04"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0059894"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1BB55B6"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AD3E8D5"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7E97F251"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26381470"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074E387"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3687AC3F"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F499FE4"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1F70354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DE7AC21"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BC32D2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9A80FB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48A14F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B7BA8F"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97CBF6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1C81994" w14:textId="77777777" w:rsidR="003B2F27" w:rsidRPr="00AD29CE" w:rsidRDefault="003B2F27" w:rsidP="005B7138">
            <w:pPr>
              <w:widowControl w:val="0"/>
              <w:spacing w:after="120"/>
              <w:rPr>
                <w:rFonts w:ascii="GHEA Grapalat" w:hAnsi="GHEA Grapalat" w:cs="Sylfaen"/>
              </w:rPr>
            </w:pPr>
          </w:p>
        </w:tc>
      </w:tr>
      <w:tr w:rsidR="003B2F27" w:rsidRPr="00AD29CE" w14:paraId="3B62369B"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053052D"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BFA40B9"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A91EDF2" w14:textId="77777777" w:rsidR="003B2F27" w:rsidRPr="00AD29CE" w:rsidRDefault="003B2F27" w:rsidP="005B7138">
            <w:pPr>
              <w:widowControl w:val="0"/>
              <w:spacing w:after="120"/>
              <w:rPr>
                <w:rFonts w:ascii="GHEA Grapalat" w:hAnsi="GHEA Grapalat" w:cs="Sylfaen"/>
              </w:rPr>
            </w:pPr>
          </w:p>
        </w:tc>
      </w:tr>
    </w:tbl>
    <w:p w14:paraId="41D59C0B"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3AD033A1" w14:textId="77777777" w:rsidR="003B2F27" w:rsidRDefault="003B2F27" w:rsidP="003B2F27">
      <w:pPr>
        <w:rPr>
          <w:rFonts w:ascii="GHEA Grapalat" w:hAnsi="GHEA Grapalat" w:cs="Sylfaen"/>
        </w:rPr>
      </w:pPr>
      <w:r>
        <w:rPr>
          <w:rFonts w:ascii="GHEA Grapalat" w:hAnsi="GHEA Grapalat" w:cs="Sylfaen"/>
        </w:rPr>
        <w:br w:type="page"/>
      </w:r>
    </w:p>
    <w:p w14:paraId="605974F6"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2E8FA86"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3B44E064" w14:textId="77777777" w:rsidTr="005B7138">
        <w:tc>
          <w:tcPr>
            <w:tcW w:w="4785" w:type="dxa"/>
          </w:tcPr>
          <w:p w14:paraId="1EDFDBD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0D02B0CA"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C614035"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19E90FF7"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028AB704" w14:textId="77777777" w:rsidTr="005B7138">
        <w:trPr>
          <w:tblCellSpacing w:w="7" w:type="dxa"/>
          <w:jc w:val="center"/>
        </w:trPr>
        <w:tc>
          <w:tcPr>
            <w:tcW w:w="0" w:type="auto"/>
            <w:vAlign w:val="center"/>
          </w:tcPr>
          <w:p w14:paraId="1D1640F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9C7DD9C"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38D9041"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8E3B45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1E8FF5AB" w14:textId="77777777" w:rsidTr="005B7138">
        <w:trPr>
          <w:tblCellSpacing w:w="7" w:type="dxa"/>
          <w:jc w:val="center"/>
        </w:trPr>
        <w:tc>
          <w:tcPr>
            <w:tcW w:w="0" w:type="auto"/>
            <w:vAlign w:val="center"/>
          </w:tcPr>
          <w:p w14:paraId="1E9BD18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AC1B69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48645B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E2EA58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EE2B85D" w14:textId="77777777" w:rsidTr="005B7138">
        <w:trPr>
          <w:tblCellSpacing w:w="7" w:type="dxa"/>
          <w:jc w:val="center"/>
        </w:trPr>
        <w:tc>
          <w:tcPr>
            <w:tcW w:w="0" w:type="auto"/>
            <w:vAlign w:val="center"/>
          </w:tcPr>
          <w:p w14:paraId="13D0769E"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63488A"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AC7A6A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1850E022"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71B34A2C"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91C68D" w14:textId="77777777" w:rsidR="00C01F2C" w:rsidRDefault="00C01F2C">
      <w:r>
        <w:separator/>
      </w:r>
    </w:p>
  </w:endnote>
  <w:endnote w:type="continuationSeparator" w:id="0">
    <w:p w14:paraId="0DF8D742" w14:textId="77777777" w:rsidR="00C01F2C" w:rsidRDefault="00C01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950196"/>
      <w:docPartObj>
        <w:docPartGallery w:val="Page Numbers (Bottom of Page)"/>
        <w:docPartUnique/>
      </w:docPartObj>
    </w:sdtPr>
    <w:sdtEndPr>
      <w:rPr>
        <w:rFonts w:ascii="GHEA Grapalat" w:hAnsi="GHEA Grapalat"/>
        <w:sz w:val="24"/>
        <w:szCs w:val="24"/>
      </w:rPr>
    </w:sdtEndPr>
    <w:sdtContent>
      <w:p w14:paraId="40333613" w14:textId="77777777" w:rsidR="00E3441C" w:rsidRPr="00305BEC" w:rsidRDefault="00E3441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63DDB">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2C63E" w14:textId="77777777" w:rsidR="00C01F2C" w:rsidRDefault="00C01F2C">
      <w:r>
        <w:separator/>
      </w:r>
    </w:p>
  </w:footnote>
  <w:footnote w:type="continuationSeparator" w:id="0">
    <w:p w14:paraId="59F502C0" w14:textId="77777777" w:rsidR="00C01F2C" w:rsidRDefault="00C01F2C">
      <w:r>
        <w:continuationSeparator/>
      </w:r>
    </w:p>
  </w:footnote>
  <w:footnote w:id="1">
    <w:p w14:paraId="43E48CFB" w14:textId="77777777" w:rsidR="00E3441C" w:rsidRPr="002A607A" w:rsidRDefault="00E3441C"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32014024" w14:textId="77777777" w:rsidR="00E3441C" w:rsidRPr="00CC584E" w:rsidRDefault="00E3441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w:t>
      </w:r>
      <w:proofErr w:type="gramStart"/>
      <w:r w:rsidRPr="00CC584E">
        <w:rPr>
          <w:rFonts w:ascii="GHEA Grapalat" w:hAnsi="GHEA Grapalat"/>
          <w:i/>
          <w:sz w:val="20"/>
          <w:szCs w:val="20"/>
        </w:rPr>
        <w:t xml:space="preserve"> :</w:t>
      </w:r>
      <w:proofErr w:type="gramEnd"/>
    </w:p>
    <w:p w14:paraId="75067F70" w14:textId="77777777" w:rsidR="00E3441C" w:rsidRPr="00CC584E" w:rsidRDefault="00E3441C"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1"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14:paraId="1553EE24" w14:textId="77777777" w:rsidR="00E3441C" w:rsidRPr="00CC584E" w:rsidRDefault="00E3441C"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14:paraId="4FE397B2" w14:textId="77777777" w:rsidR="00E3441C" w:rsidRPr="00CC584E" w:rsidRDefault="00E3441C"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14:paraId="693F5F7A" w14:textId="77777777" w:rsidR="00E3441C" w:rsidRPr="00D3436F" w:rsidRDefault="00E3441C"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3F3EC707" w14:textId="77777777" w:rsidR="00E3441C" w:rsidRPr="008842CE" w:rsidRDefault="00E3441C" w:rsidP="001831C4">
      <w:pPr>
        <w:pStyle w:val="af2"/>
        <w:widowControl w:val="0"/>
        <w:jc w:val="both"/>
        <w:rPr>
          <w:rFonts w:ascii="GHEA Grapalat" w:hAnsi="GHEA Grapalat"/>
          <w:lang w:val="af-ZA"/>
        </w:rPr>
      </w:pPr>
    </w:p>
    <w:p w14:paraId="66662D1C" w14:textId="77777777" w:rsidR="00E3441C" w:rsidRPr="008842CE" w:rsidRDefault="00E3441C" w:rsidP="008842CE">
      <w:pPr>
        <w:pStyle w:val="af2"/>
        <w:widowControl w:val="0"/>
        <w:jc w:val="both"/>
        <w:rPr>
          <w:rFonts w:ascii="GHEA Grapalat" w:hAnsi="GHEA Grapalat"/>
          <w:lang w:val="af-ZA"/>
        </w:rPr>
      </w:pPr>
    </w:p>
  </w:footnote>
  <w:footnote w:id="3">
    <w:p w14:paraId="78DD75A4" w14:textId="77777777" w:rsidR="00E3441C" w:rsidRPr="00617E69" w:rsidRDefault="00E3441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62F7190D" w14:textId="77777777" w:rsidR="00E3441C" w:rsidRPr="00CD6B60" w:rsidRDefault="00E3441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C88E6F5" w14:textId="77777777" w:rsidR="00E3441C" w:rsidRPr="001115E9" w:rsidRDefault="00E3441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B1119AC" w14:textId="77777777" w:rsidR="00E3441C" w:rsidRPr="00CD6B60" w:rsidRDefault="00E3441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0A12BF11" w14:textId="77777777" w:rsidR="00E3441C" w:rsidRDefault="00E3441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0C38B217" w14:textId="77777777" w:rsidR="00E3441C" w:rsidRDefault="00E3441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7614D7B2" w14:textId="77777777" w:rsidR="00E3441C" w:rsidRPr="009E2596" w:rsidRDefault="00E3441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18A3C279" w14:textId="77777777" w:rsidR="00E3441C" w:rsidRPr="00C24DBE" w:rsidRDefault="00E3441C"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D686AB5" w14:textId="77777777" w:rsidR="00E3441C" w:rsidRPr="005838BB" w:rsidRDefault="00E3441C" w:rsidP="00AF1F59">
      <w:pPr>
        <w:pStyle w:val="af2"/>
        <w:jc w:val="both"/>
        <w:rPr>
          <w:rFonts w:asciiTheme="minorHAnsi" w:hAnsiTheme="minorHAnsi"/>
        </w:rPr>
      </w:pPr>
    </w:p>
    <w:p w14:paraId="09D277ED" w14:textId="77777777" w:rsidR="00E3441C" w:rsidRPr="00D3436F" w:rsidRDefault="00E3441C"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A4F6E3A" w14:textId="77777777" w:rsidR="00E3441C" w:rsidRPr="000811C1" w:rsidRDefault="00E3441C">
      <w:pPr>
        <w:pStyle w:val="af2"/>
        <w:rPr>
          <w:rFonts w:asciiTheme="minorHAnsi" w:hAnsiTheme="minorHAnsi"/>
        </w:rPr>
      </w:pPr>
    </w:p>
  </w:footnote>
  <w:footnote w:id="6">
    <w:p w14:paraId="04448A94" w14:textId="77777777" w:rsidR="00E3441C" w:rsidRDefault="00E3441C" w:rsidP="00B351F5">
      <w:pPr>
        <w:pStyle w:val="af2"/>
        <w:rPr>
          <w:ins w:id="2" w:author="Vardan" w:date="2022-10-30T19:26:00Z"/>
          <w:rFonts w:ascii="GHEA Grapalat" w:hAnsi="GHEA Grapalat"/>
          <w:i/>
        </w:rPr>
      </w:pPr>
      <w:r>
        <w:rPr>
          <w:rStyle w:val="af6"/>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54850BA2" w14:textId="77777777" w:rsidR="00E3441C" w:rsidRPr="0093507A" w:rsidRDefault="00E3441C" w:rsidP="00CB2961">
      <w:pPr>
        <w:pStyle w:val="af2"/>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0F1C24B7" w14:textId="77777777" w:rsidR="00E3441C" w:rsidRPr="0093507A" w:rsidRDefault="00E3441C" w:rsidP="00814D5C">
      <w:pPr>
        <w:pStyle w:val="af2"/>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45B9324F" w14:textId="77777777" w:rsidR="00E3441C" w:rsidRPr="002C2499" w:rsidRDefault="00E3441C" w:rsidP="00814D5C">
      <w:pPr>
        <w:pStyle w:val="af2"/>
        <w:jc w:val="both"/>
      </w:pPr>
    </w:p>
    <w:p w14:paraId="6CCBD285" w14:textId="77777777" w:rsidR="00E3441C" w:rsidRPr="000811C1" w:rsidRDefault="00E3441C">
      <w:pPr>
        <w:pStyle w:val="af2"/>
        <w:rPr>
          <w:rFonts w:asciiTheme="minorHAnsi" w:hAnsiTheme="minorHAnsi"/>
        </w:rPr>
      </w:pPr>
    </w:p>
  </w:footnote>
  <w:footnote w:id="7">
    <w:p w14:paraId="62581FA4" w14:textId="77777777" w:rsidR="00E3441C" w:rsidRPr="00FE2AA4" w:rsidRDefault="00E3441C">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8">
    <w:p w14:paraId="69C2C2FF" w14:textId="77777777" w:rsidR="00E3441C" w:rsidRPr="008842CE" w:rsidRDefault="00E3441C"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FBFAA78" w14:textId="77777777" w:rsidR="00E3441C" w:rsidRPr="000811C1" w:rsidRDefault="00E3441C">
      <w:pPr>
        <w:pStyle w:val="af2"/>
        <w:rPr>
          <w:lang w:val="af-ZA"/>
        </w:rPr>
      </w:pPr>
    </w:p>
  </w:footnote>
  <w:footnote w:id="9">
    <w:p w14:paraId="26FBA4C6" w14:textId="77777777" w:rsidR="00E3441C" w:rsidRPr="00503411" w:rsidRDefault="00E3441C"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1EECF80E" w14:textId="77777777" w:rsidR="00E3441C" w:rsidRPr="001D0DD7" w:rsidRDefault="00E3441C"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03F4E670" w14:textId="77777777" w:rsidR="00E3441C" w:rsidRPr="00503411" w:rsidRDefault="00E3441C"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653916C0" w14:textId="77777777" w:rsidR="00E3441C" w:rsidRPr="00CD2651" w:rsidRDefault="00E3441C">
      <w:pPr>
        <w:pStyle w:val="af2"/>
      </w:pPr>
    </w:p>
  </w:footnote>
  <w:footnote w:id="10">
    <w:p w14:paraId="5A2AA934" w14:textId="77777777" w:rsidR="00E3441C" w:rsidRPr="00511966" w:rsidRDefault="00E3441C"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31AA077C" w14:textId="77777777" w:rsidR="00E3441C" w:rsidRPr="00B15560" w:rsidRDefault="00E3441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2EDE07C" w14:textId="77777777" w:rsidR="00E3441C" w:rsidRPr="000811C1" w:rsidRDefault="00E3441C" w:rsidP="0027573B">
      <w:pPr>
        <w:pStyle w:val="af2"/>
        <w:rPr>
          <w:rFonts w:ascii="Sylfaen" w:hAnsi="Sylfaen"/>
          <w:sz w:val="18"/>
          <w:szCs w:val="18"/>
        </w:rPr>
      </w:pPr>
    </w:p>
  </w:footnote>
  <w:footnote w:id="12">
    <w:p w14:paraId="5AC9D6FA" w14:textId="77777777" w:rsidR="00E3441C" w:rsidRPr="00A31673" w:rsidRDefault="00E3441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0C491E2C" w14:textId="77777777" w:rsidR="00E3441C" w:rsidRPr="00DE7706" w:rsidRDefault="00E3441C">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6C17404B" w14:textId="77777777" w:rsidR="00E3441C" w:rsidRPr="00B666FB" w:rsidRDefault="00E3441C">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14:paraId="530A73EF" w14:textId="77777777" w:rsidR="00E3441C" w:rsidRDefault="00E3441C" w:rsidP="006B3E56">
      <w:pPr>
        <w:jc w:val="both"/>
      </w:pPr>
    </w:p>
    <w:p w14:paraId="530E66DF"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proofErr w:type="gramStart"/>
      <w:r>
        <w:rPr>
          <w:rFonts w:ascii="GHEA Grapalat" w:hAnsi="GHEA Grapalat"/>
          <w:i/>
          <w:sz w:val="20"/>
          <w:szCs w:val="20"/>
          <w:lang w:val="hy-AM"/>
        </w:rPr>
        <w:t>,</w:t>
      </w:r>
      <w:r>
        <w:rPr>
          <w:rFonts w:ascii="GHEA Grapalat" w:hAnsi="GHEA Grapalat"/>
          <w:i/>
          <w:sz w:val="20"/>
          <w:szCs w:val="20"/>
        </w:rPr>
        <w:t>я</w:t>
      </w:r>
      <w:proofErr w:type="gramEnd"/>
      <w:r>
        <w:rPr>
          <w:rFonts w:ascii="GHEA Grapalat" w:hAnsi="GHEA Grapalat"/>
          <w:i/>
          <w:sz w:val="20"/>
          <w:szCs w:val="20"/>
        </w:rPr>
        <w:t>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6A8D6B0D"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4E50BD18"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0A7326BA" w14:textId="77777777" w:rsidR="00E3441C" w:rsidRPr="008D64EE" w:rsidRDefault="00E3441C" w:rsidP="006B3E56">
      <w:pPr>
        <w:pStyle w:val="af2"/>
        <w:rPr>
          <w:rFonts w:asciiTheme="minorHAnsi" w:hAnsiTheme="minorHAnsi"/>
        </w:rPr>
      </w:pPr>
    </w:p>
  </w:footnote>
  <w:footnote w:id="16">
    <w:p w14:paraId="7EA15B59" w14:textId="77777777" w:rsidR="00E3441C" w:rsidRPr="00DC619D" w:rsidRDefault="00E3441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0F3A64DD" w14:textId="77777777" w:rsidR="00E3441C" w:rsidRPr="00D3436F" w:rsidRDefault="00E3441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E3C2BC1" w14:textId="77777777" w:rsidR="00E3441C" w:rsidRPr="00D3436F" w:rsidRDefault="00E3441C">
      <w:pPr>
        <w:pStyle w:val="af2"/>
        <w:rPr>
          <w:lang w:val="es-ES"/>
        </w:rPr>
      </w:pPr>
    </w:p>
  </w:footnote>
  <w:footnote w:id="18">
    <w:p w14:paraId="7567712A" w14:textId="77777777" w:rsidR="00E3441C" w:rsidRPr="00E10F7D" w:rsidRDefault="00E3441C">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1C6D413C" w14:textId="77777777" w:rsidR="00E3441C" w:rsidRPr="00C8334C" w:rsidRDefault="00E3441C" w:rsidP="00E10F7D">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266C60B5" w14:textId="77777777" w:rsidR="00E3441C" w:rsidRPr="00217344" w:rsidRDefault="00E3441C">
      <w:pPr>
        <w:pStyle w:val="af2"/>
      </w:pPr>
    </w:p>
  </w:footnote>
  <w:footnote w:id="19">
    <w:p w14:paraId="26C6C54A" w14:textId="77777777" w:rsidR="00E3441C" w:rsidRPr="008842CE" w:rsidRDefault="00E3441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28B70F0" w14:textId="77777777" w:rsidR="00E3441C" w:rsidRPr="008842CE" w:rsidRDefault="00E3441C" w:rsidP="003D2FE2">
      <w:pPr>
        <w:pStyle w:val="af2"/>
        <w:jc w:val="both"/>
        <w:rPr>
          <w:rFonts w:ascii="GHEA Grapalat" w:hAnsi="GHEA Grapalat"/>
        </w:rPr>
      </w:pPr>
    </w:p>
  </w:footnote>
  <w:footnote w:id="20">
    <w:p w14:paraId="2A7884D9" w14:textId="77777777" w:rsidR="00E3441C" w:rsidRPr="008842CE" w:rsidRDefault="00E3441C"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C8D549E" w14:textId="77777777" w:rsidR="00E3441C" w:rsidRPr="008842CE" w:rsidRDefault="00E3441C" w:rsidP="00673870">
      <w:pPr>
        <w:pStyle w:val="af2"/>
        <w:jc w:val="both"/>
        <w:rPr>
          <w:rFonts w:ascii="GHEA Grapalat" w:hAnsi="GHEA Grapalat"/>
        </w:rPr>
      </w:pPr>
    </w:p>
  </w:footnote>
  <w:footnote w:id="21">
    <w:p w14:paraId="04F41ECC" w14:textId="77777777" w:rsidR="00E3441C" w:rsidRPr="008842CE" w:rsidRDefault="00E3441C" w:rsidP="003D2FE2">
      <w:pPr>
        <w:pStyle w:val="af2"/>
        <w:jc w:val="both"/>
      </w:pPr>
    </w:p>
  </w:footnote>
  <w:footnote w:id="22">
    <w:p w14:paraId="244E3314" w14:textId="77777777" w:rsidR="00E3441C" w:rsidRPr="00217344" w:rsidRDefault="00E3441C"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70A5E3B" w14:textId="77777777" w:rsidR="00E3441C" w:rsidRPr="008842CE" w:rsidRDefault="00E3441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3CDE0B7" w14:textId="77777777" w:rsidR="00E3441C" w:rsidRPr="008842CE" w:rsidRDefault="00E3441C" w:rsidP="000A214C">
      <w:pPr>
        <w:pStyle w:val="af2"/>
        <w:jc w:val="both"/>
        <w:rPr>
          <w:rFonts w:ascii="GHEA Grapalat" w:hAnsi="GHEA Grapalat"/>
        </w:rPr>
      </w:pPr>
    </w:p>
  </w:footnote>
  <w:footnote w:id="24">
    <w:p w14:paraId="5C3299CE" w14:textId="77777777" w:rsidR="00E3441C" w:rsidRPr="008842CE" w:rsidRDefault="00E3441C" w:rsidP="000A214C">
      <w:pPr>
        <w:pStyle w:val="af2"/>
        <w:jc w:val="both"/>
      </w:pPr>
    </w:p>
  </w:footnote>
  <w:footnote w:id="25">
    <w:p w14:paraId="1C435F10" w14:textId="77777777" w:rsidR="00E3441C" w:rsidRPr="00217344" w:rsidRDefault="00E3441C" w:rsidP="00131F0B">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5FA29984" w14:textId="77777777" w:rsidR="00E3441C" w:rsidRDefault="00E3441C"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7BE83956" w14:textId="77777777" w:rsidR="00E3441C" w:rsidRPr="002A1F5A" w:rsidRDefault="00E3441C"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16EC9706" w14:textId="77777777" w:rsidR="00E3441C" w:rsidRPr="002A1F5A" w:rsidRDefault="00E3441C" w:rsidP="003B2F27">
      <w:pPr>
        <w:pStyle w:val="af2"/>
        <w:jc w:val="both"/>
        <w:rPr>
          <w:rFonts w:asciiTheme="minorHAnsi" w:hAnsiTheme="minorHAnsi"/>
        </w:rPr>
      </w:pPr>
    </w:p>
  </w:footnote>
  <w:footnote w:id="27">
    <w:p w14:paraId="0D6A818C" w14:textId="77777777" w:rsidR="00E3441C" w:rsidRPr="002A7C6E" w:rsidRDefault="00E3441C"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49F88C75" w14:textId="77777777" w:rsidR="00E3441C" w:rsidRPr="00D81E0E" w:rsidRDefault="00E3441C"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8">
    <w:p w14:paraId="5F3151F9" w14:textId="77777777" w:rsidR="00E3441C" w:rsidRPr="006F5F33" w:rsidRDefault="00E3441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9">
    <w:p w14:paraId="0222A5C3" w14:textId="77777777" w:rsidR="00E3441C" w:rsidRPr="006F5F33" w:rsidRDefault="00E3441C"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0">
    <w:p w14:paraId="063DD753" w14:textId="77777777" w:rsidR="00E3441C" w:rsidRPr="00EB336B" w:rsidRDefault="00E3441C"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proofErr w:type="gramStart"/>
      <w:r>
        <w:rPr>
          <w:rFonts w:asciiTheme="minorHAnsi" w:hAnsiTheme="minorHAnsi"/>
          <w:vertAlign w:val="superscript"/>
        </w:rPr>
        <w:t xml:space="preserve"> </w:t>
      </w:r>
      <w:r w:rsidRPr="00421AF9">
        <w:rPr>
          <w:rFonts w:ascii="GHEA Grapalat" w:hAnsi="GHEA Grapalat"/>
          <w:sz w:val="18"/>
          <w:szCs w:val="18"/>
          <w:lang w:val="hy-AM"/>
        </w:rPr>
        <w:t>В</w:t>
      </w:r>
      <w:proofErr w:type="gramEnd"/>
      <w:r w:rsidRPr="00421AF9">
        <w:rPr>
          <w:rFonts w:ascii="GHEA Grapalat" w:hAnsi="GHEA Grapalat"/>
          <w:sz w:val="18"/>
          <w:szCs w:val="18"/>
          <w:lang w:val="hy-AM"/>
        </w:rPr>
        <w:t xml:space="preserve">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D7A4873" w14:textId="77777777" w:rsidR="00E3441C" w:rsidRDefault="00E3441C" w:rsidP="003B2F27">
      <w:pPr>
        <w:pStyle w:val="af2"/>
        <w:rPr>
          <w:rFonts w:asciiTheme="minorHAnsi" w:hAnsiTheme="minorHAnsi"/>
        </w:rPr>
      </w:pPr>
    </w:p>
    <w:p w14:paraId="273A1E37" w14:textId="77777777" w:rsidR="00E3441C" w:rsidRPr="008F6EF8" w:rsidRDefault="00E3441C"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7BA5E248" w14:textId="77777777" w:rsidR="00E3441C" w:rsidRPr="00576D9C" w:rsidRDefault="00E3441C" w:rsidP="003B2F27">
      <w:pPr>
        <w:pStyle w:val="af2"/>
        <w:rPr>
          <w:rFonts w:asciiTheme="minorHAnsi" w:hAnsiTheme="minorHAnsi"/>
        </w:rPr>
      </w:pPr>
    </w:p>
  </w:footnote>
  <w:footnote w:id="31">
    <w:p w14:paraId="25E6D27D" w14:textId="77777777" w:rsidR="00E3441C" w:rsidRPr="00892F7F" w:rsidRDefault="00E3441C"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2325DE0D" w14:textId="77777777" w:rsidR="00E3441C" w:rsidRPr="0013046C" w:rsidRDefault="00E3441C"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EC46DFD" w14:textId="77777777" w:rsidR="00E3441C" w:rsidRPr="0013046C" w:rsidRDefault="00E3441C"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50BC77DF" w14:textId="77777777" w:rsidR="00E3441C" w:rsidRPr="006F5F33" w:rsidRDefault="00E3441C"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E3441C" w:rsidRPr="00552B23" w14:paraId="2E2A233A" w14:textId="77777777" w:rsidTr="00E3441C">
        <w:tc>
          <w:tcPr>
            <w:tcW w:w="2631" w:type="dxa"/>
          </w:tcPr>
          <w:p w14:paraId="694F94AE"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2D07BBEB"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1CC0DEA5"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E3441C" w:rsidRPr="00552B23" w14:paraId="5FEFB8E9" w14:textId="77777777" w:rsidTr="00E3441C">
        <w:tc>
          <w:tcPr>
            <w:tcW w:w="2631" w:type="dxa"/>
          </w:tcPr>
          <w:p w14:paraId="21964642"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1D1211D1"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59424F79"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40A7AA0F" w14:textId="77777777" w:rsidTr="00E3441C">
        <w:tc>
          <w:tcPr>
            <w:tcW w:w="2631" w:type="dxa"/>
          </w:tcPr>
          <w:p w14:paraId="0A95A853"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2A673E49"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55CD50F5"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512D016D" w14:textId="77777777" w:rsidTr="00E3441C">
        <w:tc>
          <w:tcPr>
            <w:tcW w:w="2631" w:type="dxa"/>
          </w:tcPr>
          <w:p w14:paraId="7B33E03B"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102E2F0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56CEA8C2"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4EE79567" w14:textId="77777777" w:rsidTr="00E3441C">
        <w:tc>
          <w:tcPr>
            <w:tcW w:w="2631" w:type="dxa"/>
          </w:tcPr>
          <w:p w14:paraId="469CA277"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02119057"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76DB1CAA"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bl>
    <w:p w14:paraId="255B73B3" w14:textId="77777777" w:rsidR="00E3441C" w:rsidRPr="006F5F33" w:rsidRDefault="00E3441C"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4072675B" w14:textId="77777777" w:rsidR="00E3441C" w:rsidRPr="00576D9C" w:rsidRDefault="00E3441C" w:rsidP="003B2F27">
      <w:pPr>
        <w:pStyle w:val="af2"/>
        <w:jc w:val="both"/>
        <w:rPr>
          <w:rFonts w:ascii="GHEA Grapalat" w:hAnsi="GHEA Grapalat"/>
          <w:lang w:val="hy-AM"/>
        </w:rPr>
      </w:pPr>
    </w:p>
  </w:footnote>
  <w:footnote w:id="32">
    <w:p w14:paraId="7FF3D2EA" w14:textId="77777777" w:rsidR="00E3441C" w:rsidRPr="006F5F33" w:rsidRDefault="00E3441C"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3">
    <w:p w14:paraId="47EF5870" w14:textId="77777777" w:rsidR="00E3441C" w:rsidRPr="006F5F33" w:rsidRDefault="00E3441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4">
    <w:p w14:paraId="44209D39" w14:textId="77777777" w:rsidR="00E3441C" w:rsidRPr="006F5F33" w:rsidRDefault="00E3441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5">
    <w:p w14:paraId="323C7A0F" w14:textId="77777777" w:rsidR="00E3441C" w:rsidRPr="006F5F33" w:rsidRDefault="00E3441C"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5236FEF" w14:textId="77777777" w:rsidR="00E3441C" w:rsidRPr="009E00B3" w:rsidRDefault="00E3441C"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4B89FF89" w14:textId="77777777" w:rsidR="00E3441C" w:rsidRPr="00A47171" w:rsidRDefault="00E3441C" w:rsidP="007122CD">
      <w:pPr>
        <w:pStyle w:val="af2"/>
        <w:jc w:val="both"/>
        <w:rPr>
          <w:rFonts w:ascii="GHEA Grapalat" w:hAnsi="GHEA Grapalat"/>
          <w:i/>
          <w:lang w:eastAsia="en-US"/>
        </w:rPr>
      </w:pPr>
      <w:r w:rsidRPr="009E00B3">
        <w:rPr>
          <w:rFonts w:ascii="GHEA Grapalat" w:hAnsi="GHEA Grapalat"/>
          <w:i/>
          <w:lang w:eastAsia="en-US"/>
        </w:rPr>
        <w:tab/>
      </w:r>
    </w:p>
  </w:footnote>
  <w:footnote w:id="36">
    <w:p w14:paraId="081D1133" w14:textId="77777777" w:rsidR="00E3441C" w:rsidRPr="00E40AC8" w:rsidRDefault="00E3441C" w:rsidP="003B2F27">
      <w:pPr>
        <w:pStyle w:val="af2"/>
        <w:jc w:val="both"/>
      </w:pPr>
      <w:r>
        <w:rPr>
          <w:rStyle w:val="af6"/>
        </w:rPr>
        <w:t>*</w:t>
      </w:r>
      <w:r w:rsidR="00B243F5" w:rsidRPr="006E181F">
        <w:rPr>
          <w:rFonts w:ascii="GHEA Grapalat" w:eastAsiaTheme="minorEastAsia" w:hAnsi="GHEA Grapalat" w:cstheme="minorBidi"/>
          <w:i/>
          <w:sz w:val="22"/>
          <w:szCs w:val="22"/>
          <w:lang w:eastAsia="en-US" w:bidi="ar-SA"/>
        </w:rPr>
        <w:t xml:space="preserve">Срок оказания услуг, а в случае поэтапного оказания </w:t>
      </w:r>
      <w:proofErr w:type="spellStart"/>
      <w:r w:rsidR="00B243F5" w:rsidRPr="006E181F">
        <w:rPr>
          <w:rFonts w:ascii="GHEA Grapalat" w:eastAsiaTheme="minorEastAsia" w:hAnsi="GHEA Grapalat" w:cstheme="minorBidi"/>
          <w:i/>
          <w:sz w:val="22"/>
          <w:szCs w:val="22"/>
          <w:lang w:eastAsia="en-US" w:bidi="ar-SA"/>
        </w:rPr>
        <w:t>ускуг</w:t>
      </w:r>
      <w:proofErr w:type="spellEnd"/>
      <w:r w:rsidR="00B243F5" w:rsidRPr="006E181F">
        <w:rPr>
          <w:rFonts w:ascii="GHEA Grapalat" w:eastAsiaTheme="minorEastAsia" w:hAnsi="GHEA Grapalat" w:cstheme="minorBidi"/>
          <w:i/>
          <w:sz w:val="22"/>
          <w:szCs w:val="22"/>
          <w:lang w:eastAsia="en-US" w:bidi="ar-SA"/>
        </w:rPr>
        <w:t xml:space="preserve">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roofErr w:type="gramStart"/>
      <w:r w:rsidR="00274A63" w:rsidRPr="00941F04">
        <w:rPr>
          <w:rFonts w:ascii="GHEA Grapalat" w:eastAsiaTheme="minorEastAsia" w:hAnsi="GHEA Grapalat" w:cstheme="minorBidi"/>
          <w:i/>
          <w:sz w:val="22"/>
          <w:szCs w:val="22"/>
          <w:lang w:eastAsia="en-US" w:bidi="ar-SA"/>
        </w:rPr>
        <w:t>.</w:t>
      </w:r>
      <w:r w:rsidRPr="00AD29CE">
        <w:rPr>
          <w:rFonts w:ascii="GHEA Grapalat" w:hAnsi="GHEA Grapalat"/>
          <w:i/>
        </w:rPr>
        <w:t>.</w:t>
      </w:r>
      <w:proofErr w:type="gramEnd"/>
    </w:p>
  </w:footnote>
  <w:footnote w:id="37">
    <w:p w14:paraId="5E29909E" w14:textId="77777777" w:rsidR="00E3441C" w:rsidRPr="00E40AC8" w:rsidRDefault="00E3441C"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8">
    <w:p w14:paraId="7B9DD4FC" w14:textId="77777777" w:rsidR="00E3441C" w:rsidRPr="00CA2754" w:rsidRDefault="00E3441C"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100D4B6" w14:textId="77777777" w:rsidR="00E3441C" w:rsidRPr="00CA2754" w:rsidRDefault="00E3441C" w:rsidP="003B2F27">
      <w:pPr>
        <w:pStyle w:val="af2"/>
        <w:jc w:val="both"/>
        <w:rPr>
          <w:sz w:val="2"/>
          <w:szCs w:val="2"/>
        </w:rPr>
      </w:pPr>
    </w:p>
  </w:footnote>
  <w:footnote w:id="39">
    <w:p w14:paraId="47ED2C0C" w14:textId="77777777" w:rsidR="00E3441C" w:rsidRPr="00CA2754" w:rsidRDefault="00E3441C"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52"/>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61FA"/>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3EC"/>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5C"/>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3FA"/>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07A"/>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732"/>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AF4"/>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4A0A"/>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7D5"/>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1C"/>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C43"/>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5F0D"/>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26D2"/>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5B8"/>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DDB"/>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3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85"/>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1F2C"/>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118"/>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55A8"/>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AB8"/>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4A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17BD"/>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17A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5A0"/>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C6F7A"/>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D9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D0834-E1BE-463E-AD38-B767567C6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23564</Words>
  <Characters>134317</Characters>
  <Application>Microsoft Office Word</Application>
  <DocSecurity>0</DocSecurity>
  <Lines>1119</Lines>
  <Paragraphs>315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157566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4</cp:revision>
  <cp:lastPrinted>2018-02-16T07:12:00Z</cp:lastPrinted>
  <dcterms:created xsi:type="dcterms:W3CDTF">2025-12-12T10:56:00Z</dcterms:created>
  <dcterms:modified xsi:type="dcterms:W3CDTF">2025-12-15T18:17:00Z</dcterms:modified>
</cp:coreProperties>
</file>